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39B0AC" w14:textId="77777777" w:rsidR="00955E0F" w:rsidRDefault="00955E0F" w:rsidP="00955E0F">
      <w:pPr>
        <w:pStyle w:val="Odstavecseseznamem"/>
        <w:autoSpaceDE w:val="0"/>
        <w:spacing w:after="120"/>
        <w:ind w:left="0"/>
        <w:jc w:val="both"/>
        <w:rPr>
          <w:b/>
        </w:rPr>
      </w:pPr>
      <w:r w:rsidRPr="00BD42E3">
        <w:rPr>
          <w:b/>
        </w:rPr>
        <w:t>00_Priloha_2_Seznam poddodavatelů (příloha č. 10_RD)</w:t>
      </w:r>
    </w:p>
    <w:p w14:paraId="2C3B8F20" w14:textId="77777777" w:rsidR="00955E0F" w:rsidRPr="003031DE" w:rsidRDefault="00955E0F" w:rsidP="00955E0F">
      <w:pPr>
        <w:pStyle w:val="Odstavecseseznamem"/>
        <w:autoSpaceDE w:val="0"/>
        <w:spacing w:after="120"/>
        <w:ind w:left="0"/>
        <w:jc w:val="both"/>
      </w:pPr>
    </w:p>
    <w:p w14:paraId="03EE93E6" w14:textId="77777777" w:rsidR="00955E0F" w:rsidRDefault="00955E0F" w:rsidP="00955E0F">
      <w:pPr>
        <w:pStyle w:val="Odstavecseseznamem"/>
        <w:autoSpaceDE w:val="0"/>
        <w:spacing w:after="120"/>
        <w:ind w:left="0"/>
        <w:jc w:val="both"/>
        <w:rPr>
          <w:b/>
          <w:bCs/>
        </w:rPr>
      </w:pPr>
      <w:r w:rsidRPr="003031DE">
        <w:t xml:space="preserve">Název veřejné zakázky: </w:t>
      </w:r>
      <w:r w:rsidRPr="003031DE">
        <w:tab/>
      </w:r>
      <w:r w:rsidRPr="00FD1324">
        <w:rPr>
          <w:b/>
          <w:bCs/>
        </w:rPr>
        <w:t>„[</w:t>
      </w:r>
      <w:r w:rsidRPr="00FD1324">
        <w:rPr>
          <w:b/>
          <w:bCs/>
          <w:highlight w:val="green"/>
        </w:rPr>
        <w:t>BUDE DOPLNĚNO</w:t>
      </w:r>
      <w:r w:rsidRPr="00FD1324">
        <w:rPr>
          <w:b/>
          <w:bCs/>
        </w:rPr>
        <w:t>]“</w:t>
      </w:r>
    </w:p>
    <w:p w14:paraId="72AC86CA" w14:textId="77777777" w:rsidR="00955E0F" w:rsidRDefault="00955E0F" w:rsidP="00955E0F">
      <w:pPr>
        <w:pStyle w:val="Odstavecseseznamem"/>
        <w:autoSpaceDE w:val="0"/>
        <w:spacing w:after="120"/>
        <w:ind w:left="0"/>
        <w:jc w:val="both"/>
        <w:rPr>
          <w:b/>
          <w:bCs/>
        </w:rPr>
      </w:pPr>
      <w:r>
        <w:rPr>
          <w:b/>
          <w:bCs/>
        </w:rPr>
        <w:t xml:space="preserve">Část VZ: </w:t>
      </w:r>
      <w:r w:rsidRPr="00FD1324">
        <w:rPr>
          <w:b/>
          <w:bCs/>
        </w:rPr>
        <w:t>„[</w:t>
      </w:r>
      <w:r w:rsidRPr="00FD1324">
        <w:rPr>
          <w:b/>
          <w:bCs/>
          <w:highlight w:val="green"/>
        </w:rPr>
        <w:t>BUDE DOPLNĚNO</w:t>
      </w:r>
      <w:r w:rsidRPr="00FD1324">
        <w:rPr>
          <w:b/>
          <w:bCs/>
        </w:rPr>
        <w:t>]“</w:t>
      </w:r>
    </w:p>
    <w:p w14:paraId="5FBBE1FA" w14:textId="77777777" w:rsidR="00955E0F" w:rsidRPr="003031DE" w:rsidRDefault="00955E0F" w:rsidP="00955E0F">
      <w:pPr>
        <w:pStyle w:val="Odstavecseseznamem"/>
        <w:autoSpaceDE w:val="0"/>
        <w:spacing w:after="120"/>
        <w:ind w:left="0"/>
        <w:jc w:val="both"/>
      </w:pPr>
      <w:r>
        <w:tab/>
      </w:r>
      <w:r>
        <w:tab/>
      </w:r>
      <w:r>
        <w:tab/>
      </w:r>
    </w:p>
    <w:p w14:paraId="45D9118E" w14:textId="77777777" w:rsidR="00955E0F" w:rsidRPr="003031DE" w:rsidRDefault="00955E0F" w:rsidP="00955E0F">
      <w:pPr>
        <w:rPr>
          <w:rFonts w:eastAsia="Arial Unicode MS" w:cs="Arial"/>
          <w:sz w:val="20"/>
          <w:lang w:eastAsia="en-US"/>
        </w:rPr>
      </w:pPr>
    </w:p>
    <w:p w14:paraId="33835758" w14:textId="77777777" w:rsidR="00955E0F" w:rsidRPr="003031DE" w:rsidRDefault="00955E0F" w:rsidP="00955E0F">
      <w:pPr>
        <w:pStyle w:val="Odstavecseseznamem"/>
        <w:spacing w:after="120"/>
        <w:ind w:left="0"/>
        <w:rPr>
          <w:b/>
          <w:bCs/>
        </w:rPr>
      </w:pPr>
      <w:r w:rsidRPr="003031DE">
        <w:rPr>
          <w:b/>
          <w:bCs/>
        </w:rPr>
        <w:t>Identifikační údaje zadavatele:</w:t>
      </w:r>
      <w:r w:rsidRPr="003031DE">
        <w:rPr>
          <w:b/>
          <w:bCs/>
        </w:rPr>
        <w:tab/>
      </w:r>
    </w:p>
    <w:p w14:paraId="50BA8DE1" w14:textId="77777777" w:rsidR="00955E0F" w:rsidRPr="003031DE" w:rsidRDefault="00955E0F" w:rsidP="00955E0F">
      <w:pPr>
        <w:pStyle w:val="Odstavecseseznamem"/>
        <w:autoSpaceDE w:val="0"/>
        <w:spacing w:after="120"/>
        <w:ind w:left="0"/>
      </w:pPr>
      <w:r w:rsidRPr="003031DE">
        <w:t>Název:</w:t>
      </w:r>
      <w:r w:rsidRPr="003031DE">
        <w:tab/>
      </w:r>
      <w:r w:rsidRPr="003031DE">
        <w:tab/>
      </w:r>
      <w:r w:rsidRPr="003031DE">
        <w:tab/>
      </w:r>
      <w:r>
        <w:t>EG.D</w:t>
      </w:r>
      <w:r w:rsidRPr="003031DE">
        <w:t>, a.s.</w:t>
      </w:r>
    </w:p>
    <w:p w14:paraId="1FE1D272" w14:textId="77777777" w:rsidR="00955E0F" w:rsidRPr="003031DE" w:rsidRDefault="00955E0F" w:rsidP="00955E0F">
      <w:pPr>
        <w:pStyle w:val="Odstavecseseznamem"/>
        <w:autoSpaceDE w:val="0"/>
        <w:spacing w:after="120"/>
        <w:ind w:left="0"/>
      </w:pPr>
      <w:r w:rsidRPr="003031DE">
        <w:t>Sídlo:</w:t>
      </w:r>
      <w:r w:rsidRPr="003031DE">
        <w:tab/>
      </w:r>
      <w:r w:rsidRPr="003031DE">
        <w:tab/>
      </w:r>
      <w:r w:rsidRPr="003031DE">
        <w:tab/>
      </w:r>
      <w:r w:rsidRPr="000C00CB">
        <w:rPr>
          <w:bCs/>
        </w:rPr>
        <w:t>Lidická 1873/36, Černá Pole, Brno 602 00</w:t>
      </w:r>
    </w:p>
    <w:p w14:paraId="355333DC" w14:textId="77777777" w:rsidR="00955E0F" w:rsidRPr="003031DE" w:rsidRDefault="00955E0F" w:rsidP="00955E0F">
      <w:pPr>
        <w:pStyle w:val="Odstavecseseznamem"/>
        <w:autoSpaceDE w:val="0"/>
        <w:spacing w:after="120"/>
        <w:ind w:left="0"/>
        <w:contextualSpacing w:val="0"/>
      </w:pPr>
      <w:r w:rsidRPr="003031DE">
        <w:t>IČO:</w:t>
      </w:r>
      <w:r w:rsidRPr="003031DE">
        <w:tab/>
      </w:r>
      <w:r w:rsidRPr="003031DE">
        <w:tab/>
      </w:r>
      <w:r w:rsidRPr="003031DE">
        <w:tab/>
        <w:t>28085400</w:t>
      </w:r>
    </w:p>
    <w:p w14:paraId="53F94D98" w14:textId="77777777" w:rsidR="00955E0F" w:rsidRDefault="00955E0F" w:rsidP="00955E0F">
      <w:pPr>
        <w:spacing w:line="360" w:lineRule="auto"/>
        <w:jc w:val="left"/>
        <w:rPr>
          <w:rFonts w:cs="Arial"/>
          <w:sz w:val="20"/>
        </w:rPr>
      </w:pPr>
    </w:p>
    <w:p w14:paraId="1E22B5C9" w14:textId="77777777" w:rsidR="00955E0F" w:rsidRPr="00095815" w:rsidRDefault="00955E0F" w:rsidP="00955E0F">
      <w:pPr>
        <w:spacing w:line="360" w:lineRule="auto"/>
        <w:jc w:val="left"/>
        <w:rPr>
          <w:rFonts w:cs="Arial"/>
          <w:b/>
          <w:bCs/>
          <w:sz w:val="20"/>
        </w:rPr>
      </w:pPr>
      <w:r w:rsidRPr="00095815">
        <w:rPr>
          <w:rFonts w:cs="Arial"/>
          <w:b/>
          <w:bCs/>
          <w:sz w:val="20"/>
        </w:rPr>
        <w:t xml:space="preserve">Identifikační údaje </w:t>
      </w:r>
      <w:r>
        <w:rPr>
          <w:rFonts w:cs="Arial"/>
          <w:b/>
          <w:bCs/>
          <w:sz w:val="20"/>
        </w:rPr>
        <w:t>z</w:t>
      </w:r>
      <w:r w:rsidRPr="00095815">
        <w:rPr>
          <w:rFonts w:cs="Arial"/>
          <w:b/>
          <w:bCs/>
          <w:sz w:val="20"/>
        </w:rPr>
        <w:t>hotovitel</w:t>
      </w:r>
      <w:r>
        <w:rPr>
          <w:rFonts w:cs="Arial"/>
          <w:b/>
          <w:bCs/>
          <w:sz w:val="20"/>
        </w:rPr>
        <w:t>e</w:t>
      </w:r>
      <w:r w:rsidRPr="00095815">
        <w:rPr>
          <w:rFonts w:cs="Arial"/>
          <w:b/>
          <w:bCs/>
          <w:sz w:val="20"/>
        </w:rPr>
        <w:t>:</w:t>
      </w:r>
    </w:p>
    <w:p w14:paraId="34A49346" w14:textId="77777777" w:rsidR="00955E0F" w:rsidRDefault="00955E0F" w:rsidP="00955E0F">
      <w:pPr>
        <w:pStyle w:val="Odstavecseseznamem"/>
        <w:autoSpaceDE w:val="0"/>
        <w:spacing w:after="120"/>
        <w:ind w:left="0"/>
        <w:jc w:val="both"/>
        <w:rPr>
          <w:b/>
          <w:bCs/>
        </w:rPr>
      </w:pPr>
      <w:r w:rsidRPr="00FD1324">
        <w:rPr>
          <w:b/>
          <w:bCs/>
        </w:rPr>
        <w:t>„[</w:t>
      </w:r>
      <w:r w:rsidRPr="00FD1324">
        <w:rPr>
          <w:b/>
          <w:bCs/>
          <w:highlight w:val="green"/>
        </w:rPr>
        <w:t>BUDE DOPLNĚNO</w:t>
      </w:r>
      <w:r w:rsidRPr="00FD1324">
        <w:rPr>
          <w:b/>
          <w:bCs/>
        </w:rPr>
        <w:t>]“</w:t>
      </w:r>
    </w:p>
    <w:p w14:paraId="28B2A133" w14:textId="77777777" w:rsidR="00955E0F" w:rsidRPr="00095815" w:rsidRDefault="00955E0F" w:rsidP="00955E0F">
      <w:pPr>
        <w:rPr>
          <w:rFonts w:cs="Arial"/>
          <w:sz w:val="20"/>
        </w:rPr>
      </w:pPr>
    </w:p>
    <w:p w14:paraId="67DEE0EA" w14:textId="77777777" w:rsidR="00955E0F" w:rsidRPr="00095815" w:rsidRDefault="00955E0F" w:rsidP="00955E0F">
      <w:pPr>
        <w:pStyle w:val="Textodstavce"/>
        <w:numPr>
          <w:ilvl w:val="0"/>
          <w:numId w:val="2"/>
        </w:numPr>
        <w:spacing w:before="120" w:after="0"/>
        <w:ind w:firstLine="0"/>
        <w:rPr>
          <w:rFonts w:ascii="Arial" w:hAnsi="Arial" w:cs="Arial"/>
          <w:bCs/>
          <w:sz w:val="20"/>
        </w:rPr>
      </w:pPr>
      <w:r w:rsidRPr="00095815">
        <w:rPr>
          <w:rFonts w:ascii="Arial" w:hAnsi="Arial" w:cs="Arial"/>
          <w:bCs/>
          <w:sz w:val="20"/>
        </w:rPr>
        <w:t>Tento formulář slouží k poskytnutí údajů požadovaných Objednatelem ve smyslu § 105 zákona č. 134/2016 Sb., o veřejných zakázkách, ve znění pozdějších předpisů, pro Zhotovitelem.</w:t>
      </w:r>
    </w:p>
    <w:p w14:paraId="6C676478" w14:textId="77777777" w:rsidR="00955E0F" w:rsidRPr="00095815" w:rsidRDefault="00955E0F" w:rsidP="00955E0F">
      <w:pPr>
        <w:rPr>
          <w:rFonts w:cs="Arial"/>
          <w:bCs/>
          <w:sz w:val="20"/>
        </w:rPr>
      </w:pPr>
    </w:p>
    <w:p w14:paraId="55864C46" w14:textId="77777777" w:rsidR="00955E0F" w:rsidRPr="00095815" w:rsidRDefault="00955E0F" w:rsidP="00955E0F">
      <w:pPr>
        <w:rPr>
          <w:rFonts w:cs="Arial"/>
          <w:sz w:val="20"/>
          <w:u w:val="single"/>
        </w:rPr>
      </w:pPr>
      <w:r w:rsidRPr="00095815">
        <w:rPr>
          <w:rFonts w:cs="Arial"/>
          <w:bCs/>
          <w:sz w:val="20"/>
          <w:u w:val="single"/>
        </w:rPr>
        <w:t xml:space="preserve">Seznam pracovníků, kteří pro Zhotovitele prostřednictvím Poddodavatele, budou zajišťovat elektromontážní práce </w:t>
      </w:r>
      <w:r w:rsidRPr="00095815">
        <w:rPr>
          <w:rFonts w:cs="Arial"/>
          <w:sz w:val="20"/>
          <w:u w:val="single"/>
        </w:rPr>
        <w:t>na zařízeních NN  (na kabelovém vedení NN)</w:t>
      </w:r>
    </w:p>
    <w:p w14:paraId="1C28FCDD" w14:textId="77777777" w:rsidR="00955E0F" w:rsidRPr="00095815" w:rsidRDefault="00955E0F" w:rsidP="00955E0F">
      <w:pPr>
        <w:rPr>
          <w:rFonts w:cs="Arial"/>
          <w:bCs/>
          <w:sz w:val="20"/>
          <w:u w:val="single"/>
        </w:rPr>
      </w:pPr>
    </w:p>
    <w:p w14:paraId="6B795F2F" w14:textId="77777777" w:rsidR="00955E0F" w:rsidRPr="00095815" w:rsidRDefault="00955E0F" w:rsidP="00955E0F">
      <w:pPr>
        <w:rPr>
          <w:rFonts w:cs="Arial"/>
          <w:bCs/>
          <w:sz w:val="20"/>
        </w:rPr>
      </w:pP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92"/>
        <w:gridCol w:w="1096"/>
        <w:gridCol w:w="1041"/>
        <w:gridCol w:w="2755"/>
      </w:tblGrid>
      <w:tr w:rsidR="00955E0F" w:rsidRPr="00095815" w14:paraId="16E7146F" w14:textId="77777777" w:rsidTr="00083C48">
        <w:trPr>
          <w:trHeight w:val="1815"/>
          <w:jc w:val="center"/>
        </w:trPr>
        <w:tc>
          <w:tcPr>
            <w:tcW w:w="3592" w:type="dxa"/>
            <w:vAlign w:val="center"/>
            <w:hideMark/>
          </w:tcPr>
          <w:p w14:paraId="2A45710E" w14:textId="77777777" w:rsidR="00955E0F" w:rsidRPr="00095815" w:rsidRDefault="00955E0F" w:rsidP="00083C48">
            <w:pPr>
              <w:rPr>
                <w:rFonts w:cs="Arial"/>
                <w:sz w:val="20"/>
              </w:rPr>
            </w:pPr>
            <w:r w:rsidRPr="00095815">
              <w:rPr>
                <w:rFonts w:cs="Arial"/>
                <w:sz w:val="20"/>
              </w:rPr>
              <w:t>Jméno a příjmení</w:t>
            </w:r>
          </w:p>
        </w:tc>
        <w:tc>
          <w:tcPr>
            <w:tcW w:w="1086" w:type="dxa"/>
            <w:vAlign w:val="center"/>
            <w:hideMark/>
          </w:tcPr>
          <w:p w14:paraId="450EFDFA" w14:textId="77777777" w:rsidR="00955E0F" w:rsidRPr="00095815" w:rsidRDefault="00955E0F" w:rsidP="00083C48">
            <w:pPr>
              <w:rPr>
                <w:rFonts w:cs="Arial"/>
                <w:sz w:val="20"/>
              </w:rPr>
            </w:pPr>
            <w:r w:rsidRPr="00095815">
              <w:rPr>
                <w:rFonts w:cs="Arial"/>
                <w:sz w:val="20"/>
              </w:rPr>
              <w:t>Kvalifikace dle vyhlášky č. 50/1978 Sb.</w:t>
            </w:r>
          </w:p>
        </w:tc>
        <w:tc>
          <w:tcPr>
            <w:tcW w:w="1041" w:type="dxa"/>
            <w:vAlign w:val="center"/>
            <w:hideMark/>
          </w:tcPr>
          <w:p w14:paraId="6B323C21" w14:textId="77777777" w:rsidR="00955E0F" w:rsidRPr="00095815" w:rsidRDefault="00955E0F" w:rsidP="00083C48">
            <w:pPr>
              <w:rPr>
                <w:rFonts w:cs="Arial"/>
                <w:sz w:val="20"/>
              </w:rPr>
            </w:pPr>
            <w:r w:rsidRPr="00095815">
              <w:rPr>
                <w:rFonts w:cs="Arial"/>
                <w:sz w:val="20"/>
              </w:rPr>
              <w:t>Absolvent školení na kabelové soubory     NN * (Ano/Ne)</w:t>
            </w:r>
          </w:p>
        </w:tc>
        <w:tc>
          <w:tcPr>
            <w:tcW w:w="2765" w:type="dxa"/>
          </w:tcPr>
          <w:p w14:paraId="0139B5CE" w14:textId="77777777" w:rsidR="00955E0F" w:rsidRPr="00095815" w:rsidRDefault="00955E0F" w:rsidP="00083C48">
            <w:pPr>
              <w:rPr>
                <w:rFonts w:cs="Arial"/>
                <w:sz w:val="20"/>
              </w:rPr>
            </w:pPr>
          </w:p>
          <w:p w14:paraId="1E003E09" w14:textId="77777777" w:rsidR="00955E0F" w:rsidRPr="00095815" w:rsidRDefault="00955E0F" w:rsidP="00083C48">
            <w:pPr>
              <w:rPr>
                <w:rFonts w:cs="Arial"/>
                <w:sz w:val="20"/>
              </w:rPr>
            </w:pPr>
          </w:p>
          <w:p w14:paraId="0A589A78" w14:textId="77777777" w:rsidR="00955E0F" w:rsidRPr="00095815" w:rsidRDefault="00955E0F" w:rsidP="00083C48">
            <w:pPr>
              <w:rPr>
                <w:rFonts w:cs="Arial"/>
                <w:sz w:val="20"/>
              </w:rPr>
            </w:pPr>
            <w:r w:rsidRPr="00095815">
              <w:rPr>
                <w:rFonts w:cs="Arial"/>
                <w:sz w:val="20"/>
              </w:rPr>
              <w:t xml:space="preserve">Název Poddodavatele včetně </w:t>
            </w:r>
          </w:p>
          <w:p w14:paraId="042A993E" w14:textId="77777777" w:rsidR="00955E0F" w:rsidRPr="00095815" w:rsidRDefault="00955E0F" w:rsidP="00083C48">
            <w:pPr>
              <w:rPr>
                <w:rFonts w:cs="Arial"/>
                <w:sz w:val="20"/>
              </w:rPr>
            </w:pPr>
            <w:r w:rsidRPr="00095815">
              <w:rPr>
                <w:rFonts w:cs="Arial"/>
                <w:sz w:val="20"/>
              </w:rPr>
              <w:t xml:space="preserve">IČO </w:t>
            </w:r>
          </w:p>
          <w:p w14:paraId="71459EB9" w14:textId="77777777" w:rsidR="00955E0F" w:rsidRPr="00095815" w:rsidRDefault="00955E0F" w:rsidP="00083C48">
            <w:pPr>
              <w:rPr>
                <w:rFonts w:cs="Arial"/>
                <w:sz w:val="20"/>
              </w:rPr>
            </w:pPr>
            <w:r w:rsidRPr="00095815">
              <w:rPr>
                <w:rFonts w:cs="Arial"/>
                <w:sz w:val="20"/>
              </w:rPr>
              <w:t xml:space="preserve">   </w:t>
            </w:r>
          </w:p>
        </w:tc>
      </w:tr>
      <w:tr w:rsidR="00955E0F" w:rsidRPr="00095815" w14:paraId="2CB0D73C" w14:textId="77777777" w:rsidTr="00083C48">
        <w:trPr>
          <w:trHeight w:val="300"/>
          <w:jc w:val="center"/>
        </w:trPr>
        <w:tc>
          <w:tcPr>
            <w:tcW w:w="3592" w:type="dxa"/>
            <w:noWrap/>
            <w:vAlign w:val="center"/>
          </w:tcPr>
          <w:p w14:paraId="3A07B3E0" w14:textId="77777777" w:rsidR="00955E0F" w:rsidRPr="00095815" w:rsidRDefault="00955E0F" w:rsidP="00083C48">
            <w:pPr>
              <w:rPr>
                <w:rFonts w:cs="Arial"/>
                <w:sz w:val="20"/>
                <w:highlight w:val="yellow"/>
              </w:rPr>
            </w:pPr>
          </w:p>
        </w:tc>
        <w:tc>
          <w:tcPr>
            <w:tcW w:w="1086" w:type="dxa"/>
            <w:noWrap/>
            <w:vAlign w:val="center"/>
          </w:tcPr>
          <w:p w14:paraId="548C7223" w14:textId="77777777" w:rsidR="00955E0F" w:rsidRPr="00095815" w:rsidRDefault="00955E0F" w:rsidP="00083C48">
            <w:pPr>
              <w:rPr>
                <w:rFonts w:cs="Arial"/>
                <w:sz w:val="20"/>
              </w:rPr>
            </w:pPr>
          </w:p>
        </w:tc>
        <w:tc>
          <w:tcPr>
            <w:tcW w:w="1041" w:type="dxa"/>
            <w:vAlign w:val="center"/>
          </w:tcPr>
          <w:p w14:paraId="2B0399C9" w14:textId="77777777" w:rsidR="00955E0F" w:rsidRPr="00095815" w:rsidRDefault="00955E0F" w:rsidP="00083C48">
            <w:pPr>
              <w:rPr>
                <w:rFonts w:cs="Arial"/>
                <w:sz w:val="20"/>
              </w:rPr>
            </w:pPr>
          </w:p>
        </w:tc>
        <w:tc>
          <w:tcPr>
            <w:tcW w:w="2765" w:type="dxa"/>
          </w:tcPr>
          <w:p w14:paraId="442F6B2B" w14:textId="77777777" w:rsidR="00955E0F" w:rsidRPr="00095815" w:rsidRDefault="00955E0F" w:rsidP="00083C48">
            <w:pPr>
              <w:rPr>
                <w:rFonts w:cs="Arial"/>
                <w:sz w:val="20"/>
              </w:rPr>
            </w:pPr>
          </w:p>
          <w:p w14:paraId="6A2F1E78" w14:textId="77777777" w:rsidR="00955E0F" w:rsidRPr="00095815" w:rsidRDefault="00955E0F" w:rsidP="00083C48">
            <w:pPr>
              <w:rPr>
                <w:rFonts w:cs="Arial"/>
                <w:sz w:val="20"/>
              </w:rPr>
            </w:pPr>
            <w:r w:rsidRPr="00095815">
              <w:rPr>
                <w:rFonts w:cs="Arial"/>
                <w:sz w:val="20"/>
              </w:rPr>
              <w:t>IČ…………</w:t>
            </w:r>
          </w:p>
        </w:tc>
      </w:tr>
      <w:tr w:rsidR="00955E0F" w:rsidRPr="00095815" w14:paraId="551CFF63" w14:textId="77777777" w:rsidTr="00083C48">
        <w:trPr>
          <w:trHeight w:val="315"/>
          <w:jc w:val="center"/>
        </w:trPr>
        <w:tc>
          <w:tcPr>
            <w:tcW w:w="3592" w:type="dxa"/>
            <w:noWrap/>
            <w:vAlign w:val="center"/>
          </w:tcPr>
          <w:p w14:paraId="173DD305" w14:textId="77777777" w:rsidR="00955E0F" w:rsidRPr="00095815" w:rsidRDefault="00955E0F" w:rsidP="00083C48">
            <w:pPr>
              <w:rPr>
                <w:rFonts w:cs="Arial"/>
                <w:sz w:val="20"/>
                <w:highlight w:val="yellow"/>
              </w:rPr>
            </w:pPr>
          </w:p>
        </w:tc>
        <w:tc>
          <w:tcPr>
            <w:tcW w:w="1086" w:type="dxa"/>
            <w:noWrap/>
            <w:vAlign w:val="center"/>
          </w:tcPr>
          <w:p w14:paraId="39D51F77" w14:textId="77777777" w:rsidR="00955E0F" w:rsidRPr="00095815" w:rsidRDefault="00955E0F" w:rsidP="00083C48">
            <w:pPr>
              <w:rPr>
                <w:rFonts w:cs="Arial"/>
                <w:sz w:val="20"/>
              </w:rPr>
            </w:pPr>
          </w:p>
        </w:tc>
        <w:tc>
          <w:tcPr>
            <w:tcW w:w="1041" w:type="dxa"/>
            <w:vAlign w:val="center"/>
          </w:tcPr>
          <w:p w14:paraId="4024D7FF" w14:textId="77777777" w:rsidR="00955E0F" w:rsidRPr="00095815" w:rsidRDefault="00955E0F" w:rsidP="00083C48">
            <w:pPr>
              <w:rPr>
                <w:rFonts w:cs="Arial"/>
                <w:sz w:val="20"/>
              </w:rPr>
            </w:pPr>
          </w:p>
        </w:tc>
        <w:tc>
          <w:tcPr>
            <w:tcW w:w="2765" w:type="dxa"/>
          </w:tcPr>
          <w:p w14:paraId="607F1B37" w14:textId="77777777" w:rsidR="00955E0F" w:rsidRPr="00095815" w:rsidRDefault="00955E0F" w:rsidP="00083C48">
            <w:pPr>
              <w:rPr>
                <w:rFonts w:cs="Arial"/>
                <w:sz w:val="20"/>
              </w:rPr>
            </w:pPr>
          </w:p>
          <w:p w14:paraId="0743F50F" w14:textId="77777777" w:rsidR="00955E0F" w:rsidRPr="00095815" w:rsidRDefault="00955E0F" w:rsidP="00083C48">
            <w:pPr>
              <w:rPr>
                <w:rFonts w:cs="Arial"/>
                <w:sz w:val="20"/>
              </w:rPr>
            </w:pPr>
            <w:r w:rsidRPr="00095815">
              <w:rPr>
                <w:rFonts w:cs="Arial"/>
                <w:sz w:val="20"/>
              </w:rPr>
              <w:t>IČ…………</w:t>
            </w:r>
          </w:p>
        </w:tc>
      </w:tr>
      <w:tr w:rsidR="00955E0F" w:rsidRPr="00095815" w14:paraId="275F4206" w14:textId="77777777" w:rsidTr="00083C48">
        <w:trPr>
          <w:trHeight w:val="315"/>
          <w:jc w:val="center"/>
        </w:trPr>
        <w:tc>
          <w:tcPr>
            <w:tcW w:w="3592" w:type="dxa"/>
            <w:noWrap/>
            <w:vAlign w:val="center"/>
          </w:tcPr>
          <w:p w14:paraId="547E68FB" w14:textId="77777777" w:rsidR="00955E0F" w:rsidRPr="00095815" w:rsidRDefault="00955E0F" w:rsidP="00083C48">
            <w:pPr>
              <w:rPr>
                <w:rFonts w:cs="Arial"/>
                <w:sz w:val="20"/>
                <w:highlight w:val="yellow"/>
              </w:rPr>
            </w:pPr>
          </w:p>
        </w:tc>
        <w:tc>
          <w:tcPr>
            <w:tcW w:w="1086" w:type="dxa"/>
            <w:noWrap/>
            <w:vAlign w:val="center"/>
          </w:tcPr>
          <w:p w14:paraId="108E543B" w14:textId="77777777" w:rsidR="00955E0F" w:rsidRPr="00095815" w:rsidRDefault="00955E0F" w:rsidP="00083C48">
            <w:pPr>
              <w:rPr>
                <w:rFonts w:cs="Arial"/>
                <w:sz w:val="20"/>
              </w:rPr>
            </w:pPr>
          </w:p>
        </w:tc>
        <w:tc>
          <w:tcPr>
            <w:tcW w:w="1041" w:type="dxa"/>
            <w:vAlign w:val="center"/>
          </w:tcPr>
          <w:p w14:paraId="3F421641" w14:textId="77777777" w:rsidR="00955E0F" w:rsidRPr="00095815" w:rsidRDefault="00955E0F" w:rsidP="00083C48">
            <w:pPr>
              <w:rPr>
                <w:rFonts w:cs="Arial"/>
                <w:sz w:val="20"/>
              </w:rPr>
            </w:pPr>
          </w:p>
        </w:tc>
        <w:tc>
          <w:tcPr>
            <w:tcW w:w="2765" w:type="dxa"/>
          </w:tcPr>
          <w:p w14:paraId="655C85A4" w14:textId="77777777" w:rsidR="00955E0F" w:rsidRPr="00095815" w:rsidRDefault="00955E0F" w:rsidP="00083C48">
            <w:pPr>
              <w:rPr>
                <w:rFonts w:cs="Arial"/>
                <w:sz w:val="20"/>
              </w:rPr>
            </w:pPr>
          </w:p>
          <w:p w14:paraId="297FD01A" w14:textId="77777777" w:rsidR="00955E0F" w:rsidRPr="00095815" w:rsidRDefault="00955E0F" w:rsidP="00083C48">
            <w:pPr>
              <w:rPr>
                <w:rFonts w:cs="Arial"/>
                <w:sz w:val="20"/>
              </w:rPr>
            </w:pPr>
            <w:r w:rsidRPr="00095815">
              <w:rPr>
                <w:rFonts w:cs="Arial"/>
                <w:sz w:val="20"/>
              </w:rPr>
              <w:t>IČ…………</w:t>
            </w:r>
          </w:p>
        </w:tc>
      </w:tr>
    </w:tbl>
    <w:p w14:paraId="0C74AC16" w14:textId="77777777" w:rsidR="00955E0F" w:rsidRPr="00095815" w:rsidRDefault="00955E0F" w:rsidP="00955E0F">
      <w:pPr>
        <w:rPr>
          <w:rFonts w:cs="Arial"/>
          <w:sz w:val="20"/>
        </w:rPr>
      </w:pPr>
      <w:r w:rsidRPr="00095815">
        <w:rPr>
          <w:rFonts w:cs="Arial"/>
          <w:sz w:val="20"/>
        </w:rPr>
        <w:t xml:space="preserve">* </w:t>
      </w:r>
      <w:r>
        <w:rPr>
          <w:rFonts w:cs="Arial"/>
          <w:sz w:val="20"/>
        </w:rPr>
        <w:t>š</w:t>
      </w:r>
      <w:r w:rsidRPr="00095815">
        <w:rPr>
          <w:rFonts w:cs="Arial"/>
          <w:sz w:val="20"/>
        </w:rPr>
        <w:t>kolící střediska, měla vydávat i Osvědčení o absolvování kurzu na kabelové</w:t>
      </w:r>
      <w:r w:rsidRPr="00095815">
        <w:rPr>
          <w:rFonts w:cs="Arial"/>
          <w:bCs/>
          <w:sz w:val="20"/>
        </w:rPr>
        <w:t xml:space="preserve"> </w:t>
      </w:r>
      <w:r w:rsidRPr="00095815">
        <w:rPr>
          <w:rFonts w:cs="Arial"/>
          <w:sz w:val="20"/>
        </w:rPr>
        <w:t>soubory  NN  popř. VN  (pracovník samozřejmě muže dělat kabelové</w:t>
      </w:r>
      <w:r w:rsidRPr="00095815">
        <w:rPr>
          <w:rFonts w:cs="Arial"/>
          <w:bCs/>
          <w:sz w:val="20"/>
        </w:rPr>
        <w:t xml:space="preserve"> </w:t>
      </w:r>
      <w:r w:rsidRPr="00095815">
        <w:rPr>
          <w:rFonts w:cs="Arial"/>
          <w:sz w:val="20"/>
        </w:rPr>
        <w:t>soubory na hladině, na kterou byl proškolen)</w:t>
      </w:r>
    </w:p>
    <w:p w14:paraId="72FA7B8A" w14:textId="77777777" w:rsidR="00955E0F" w:rsidRPr="00095815" w:rsidRDefault="00955E0F" w:rsidP="00955E0F">
      <w:pPr>
        <w:rPr>
          <w:rFonts w:cs="Arial"/>
          <w:bCs/>
          <w:sz w:val="20"/>
        </w:rPr>
      </w:pPr>
      <w:r w:rsidRPr="00095815">
        <w:rPr>
          <w:rFonts w:cs="Arial"/>
          <w:bCs/>
          <w:sz w:val="20"/>
        </w:rPr>
        <w:t xml:space="preserve">Každý z výše uvedených pracovníků bude mít u sebe „Pověření“ k činnostem, které může  vykonávat vydané zaměstnavatelem (v tomto případě Poddodavatelem)   </w:t>
      </w:r>
    </w:p>
    <w:p w14:paraId="0E625C24" w14:textId="77777777" w:rsidR="00955E0F" w:rsidRPr="00095815" w:rsidRDefault="00955E0F" w:rsidP="00955E0F">
      <w:pPr>
        <w:rPr>
          <w:rFonts w:cs="Arial"/>
          <w:bCs/>
          <w:sz w:val="20"/>
        </w:rPr>
      </w:pPr>
      <w:r w:rsidRPr="00095815">
        <w:rPr>
          <w:rFonts w:cs="Arial"/>
          <w:bCs/>
          <w:sz w:val="20"/>
        </w:rPr>
        <w:t xml:space="preserve"> V případě, že některým z výše uvedených pracovníků Poddodavatele jste plnili kvalifikaci takového pracovníka vyznačte  (žlutě </w:t>
      </w:r>
      <w:proofErr w:type="spellStart"/>
      <w:r w:rsidRPr="00095815">
        <w:rPr>
          <w:rFonts w:cs="Arial"/>
          <w:bCs/>
          <w:sz w:val="20"/>
        </w:rPr>
        <w:t>podbarvete</w:t>
      </w:r>
      <w:proofErr w:type="spellEnd"/>
      <w:r w:rsidRPr="00095815">
        <w:rPr>
          <w:rFonts w:cs="Arial"/>
          <w:bCs/>
          <w:sz w:val="20"/>
        </w:rPr>
        <w:t xml:space="preserve"> </w:t>
      </w:r>
      <w:proofErr w:type="spellStart"/>
      <w:r w:rsidRPr="00095815">
        <w:rPr>
          <w:rFonts w:cs="Arial"/>
          <w:sz w:val="20"/>
          <w:highlight w:val="yellow"/>
        </w:rPr>
        <w:t>xxxxx</w:t>
      </w:r>
      <w:proofErr w:type="spellEnd"/>
      <w:r w:rsidRPr="00095815">
        <w:rPr>
          <w:rFonts w:cs="Arial"/>
          <w:bCs/>
          <w:sz w:val="20"/>
        </w:rPr>
        <w:t>)</w:t>
      </w:r>
    </w:p>
    <w:p w14:paraId="6E75800E" w14:textId="77777777" w:rsidR="00955E0F" w:rsidRPr="00095815" w:rsidRDefault="00955E0F" w:rsidP="00955E0F">
      <w:pPr>
        <w:rPr>
          <w:rFonts w:cs="Arial"/>
          <w:bCs/>
          <w:sz w:val="20"/>
        </w:rPr>
      </w:pPr>
    </w:p>
    <w:p w14:paraId="2CBE9505" w14:textId="77777777" w:rsidR="00955E0F" w:rsidRPr="00095815" w:rsidRDefault="00955E0F" w:rsidP="00955E0F">
      <w:pPr>
        <w:rPr>
          <w:rFonts w:cs="Arial"/>
          <w:bCs/>
          <w:sz w:val="20"/>
        </w:rPr>
      </w:pPr>
    </w:p>
    <w:p w14:paraId="2667A514" w14:textId="77777777" w:rsidR="00955E0F" w:rsidRPr="00095815" w:rsidRDefault="00955E0F" w:rsidP="00955E0F">
      <w:pPr>
        <w:rPr>
          <w:rFonts w:cs="Arial"/>
          <w:bCs/>
          <w:sz w:val="20"/>
        </w:rPr>
      </w:pPr>
      <w:r w:rsidRPr="00095815">
        <w:rPr>
          <w:rFonts w:cs="Arial"/>
          <w:bCs/>
          <w:sz w:val="20"/>
        </w:rPr>
        <w:t>Seznam právnických osob, zajišťujících významný podíl zemních popř. stavebních prací v souvislosti s předmětem plnění (tzn. realizaci Plánovaných staveb, BO, SNK )</w:t>
      </w:r>
    </w:p>
    <w:p w14:paraId="7134B5F2" w14:textId="77777777" w:rsidR="00955E0F" w:rsidRPr="00095815" w:rsidRDefault="00955E0F" w:rsidP="00955E0F">
      <w:pPr>
        <w:rPr>
          <w:rFonts w:cs="Arial"/>
          <w:sz w:val="20"/>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76"/>
        <w:gridCol w:w="1418"/>
        <w:gridCol w:w="1984"/>
        <w:gridCol w:w="2875"/>
      </w:tblGrid>
      <w:tr w:rsidR="00955E0F" w:rsidRPr="00095815" w14:paraId="18D8E660" w14:textId="77777777" w:rsidTr="00083C48">
        <w:trPr>
          <w:trHeight w:val="1815"/>
          <w:jc w:val="center"/>
        </w:trPr>
        <w:tc>
          <w:tcPr>
            <w:tcW w:w="2876" w:type="dxa"/>
            <w:vAlign w:val="center"/>
            <w:hideMark/>
          </w:tcPr>
          <w:p w14:paraId="0E350246" w14:textId="77777777" w:rsidR="00955E0F" w:rsidRPr="00095815" w:rsidRDefault="00955E0F" w:rsidP="00083C48">
            <w:pPr>
              <w:rPr>
                <w:rFonts w:cs="Arial"/>
                <w:color w:val="000000"/>
                <w:sz w:val="20"/>
              </w:rPr>
            </w:pPr>
            <w:r w:rsidRPr="00095815">
              <w:rPr>
                <w:rFonts w:cs="Arial"/>
                <w:color w:val="000000"/>
                <w:sz w:val="20"/>
              </w:rPr>
              <w:t>Poddodavatel</w:t>
            </w:r>
          </w:p>
        </w:tc>
        <w:tc>
          <w:tcPr>
            <w:tcW w:w="1418" w:type="dxa"/>
            <w:vAlign w:val="center"/>
            <w:hideMark/>
          </w:tcPr>
          <w:p w14:paraId="22A4E690" w14:textId="77777777" w:rsidR="00955E0F" w:rsidRPr="00095815" w:rsidRDefault="00955E0F" w:rsidP="00083C48">
            <w:pPr>
              <w:rPr>
                <w:rFonts w:cs="Arial"/>
                <w:color w:val="000000"/>
                <w:sz w:val="20"/>
              </w:rPr>
            </w:pPr>
            <w:r w:rsidRPr="00095815">
              <w:rPr>
                <w:rFonts w:cs="Arial"/>
                <w:color w:val="000000"/>
                <w:sz w:val="20"/>
              </w:rPr>
              <w:t>IČ</w:t>
            </w:r>
          </w:p>
        </w:tc>
        <w:tc>
          <w:tcPr>
            <w:tcW w:w="1984" w:type="dxa"/>
            <w:vAlign w:val="center"/>
            <w:hideMark/>
          </w:tcPr>
          <w:p w14:paraId="2B2DDF75" w14:textId="77777777" w:rsidR="00955E0F" w:rsidRPr="00095815" w:rsidRDefault="00955E0F" w:rsidP="00083C48">
            <w:pPr>
              <w:rPr>
                <w:rFonts w:cs="Arial"/>
                <w:color w:val="000000"/>
                <w:sz w:val="20"/>
              </w:rPr>
            </w:pPr>
            <w:r w:rsidRPr="00095815">
              <w:rPr>
                <w:rFonts w:cs="Arial"/>
                <w:color w:val="000000"/>
                <w:sz w:val="20"/>
              </w:rPr>
              <w:t>Sídlo</w:t>
            </w:r>
          </w:p>
        </w:tc>
        <w:tc>
          <w:tcPr>
            <w:tcW w:w="2875" w:type="dxa"/>
            <w:vAlign w:val="center"/>
          </w:tcPr>
          <w:p w14:paraId="19E24760" w14:textId="77777777" w:rsidR="00955E0F" w:rsidRPr="00095815" w:rsidRDefault="00955E0F" w:rsidP="00083C48">
            <w:pPr>
              <w:rPr>
                <w:rFonts w:cs="Arial"/>
                <w:bCs/>
                <w:color w:val="000000"/>
                <w:sz w:val="20"/>
              </w:rPr>
            </w:pPr>
            <w:r w:rsidRPr="00095815">
              <w:rPr>
                <w:rFonts w:cs="Arial"/>
                <w:bCs/>
                <w:color w:val="000000"/>
                <w:sz w:val="20"/>
              </w:rPr>
              <w:t>Stručný popis prací, které jsou předmětem poddodávky</w:t>
            </w:r>
          </w:p>
        </w:tc>
      </w:tr>
      <w:tr w:rsidR="00955E0F" w:rsidRPr="00095815" w14:paraId="1B92300F" w14:textId="77777777" w:rsidTr="00083C48">
        <w:trPr>
          <w:trHeight w:val="300"/>
          <w:jc w:val="center"/>
        </w:trPr>
        <w:tc>
          <w:tcPr>
            <w:tcW w:w="2876" w:type="dxa"/>
            <w:noWrap/>
            <w:vAlign w:val="center"/>
            <w:hideMark/>
          </w:tcPr>
          <w:p w14:paraId="540AA2B4" w14:textId="77777777" w:rsidR="00955E0F" w:rsidRPr="00095815" w:rsidRDefault="00955E0F" w:rsidP="00083C48">
            <w:pPr>
              <w:rPr>
                <w:rFonts w:cs="Arial"/>
                <w:color w:val="000000"/>
                <w:sz w:val="20"/>
              </w:rPr>
            </w:pPr>
            <w:r w:rsidRPr="00095815">
              <w:rPr>
                <w:rFonts w:cs="Arial"/>
                <w:color w:val="000000"/>
                <w:sz w:val="20"/>
              </w:rPr>
              <w:t> </w:t>
            </w:r>
          </w:p>
        </w:tc>
        <w:tc>
          <w:tcPr>
            <w:tcW w:w="1418" w:type="dxa"/>
            <w:noWrap/>
            <w:vAlign w:val="center"/>
            <w:hideMark/>
          </w:tcPr>
          <w:p w14:paraId="3710A537" w14:textId="77777777" w:rsidR="00955E0F" w:rsidRPr="00095815" w:rsidRDefault="00955E0F" w:rsidP="00083C48">
            <w:pPr>
              <w:rPr>
                <w:rFonts w:cs="Arial"/>
                <w:color w:val="000000"/>
                <w:sz w:val="20"/>
              </w:rPr>
            </w:pPr>
            <w:r w:rsidRPr="00095815">
              <w:rPr>
                <w:rFonts w:cs="Arial"/>
                <w:color w:val="000000"/>
                <w:sz w:val="20"/>
              </w:rPr>
              <w:t> </w:t>
            </w:r>
          </w:p>
        </w:tc>
        <w:tc>
          <w:tcPr>
            <w:tcW w:w="1984" w:type="dxa"/>
            <w:noWrap/>
            <w:vAlign w:val="bottom"/>
            <w:hideMark/>
          </w:tcPr>
          <w:p w14:paraId="149EEFF2" w14:textId="77777777" w:rsidR="00955E0F" w:rsidRPr="00095815" w:rsidRDefault="00955E0F" w:rsidP="00083C48">
            <w:pPr>
              <w:rPr>
                <w:rFonts w:cs="Arial"/>
                <w:color w:val="000000"/>
                <w:sz w:val="20"/>
              </w:rPr>
            </w:pPr>
            <w:r w:rsidRPr="00095815">
              <w:rPr>
                <w:rFonts w:cs="Arial"/>
                <w:color w:val="000000"/>
                <w:sz w:val="20"/>
              </w:rPr>
              <w:t> </w:t>
            </w:r>
          </w:p>
        </w:tc>
        <w:tc>
          <w:tcPr>
            <w:tcW w:w="2875" w:type="dxa"/>
          </w:tcPr>
          <w:p w14:paraId="3067DCE6" w14:textId="77777777" w:rsidR="00955E0F" w:rsidRPr="00095815" w:rsidRDefault="00955E0F" w:rsidP="00083C48">
            <w:pPr>
              <w:rPr>
                <w:rFonts w:cs="Arial"/>
                <w:color w:val="000000"/>
                <w:sz w:val="20"/>
              </w:rPr>
            </w:pPr>
          </w:p>
        </w:tc>
      </w:tr>
      <w:tr w:rsidR="00955E0F" w:rsidRPr="00095815" w14:paraId="51607229" w14:textId="77777777" w:rsidTr="00083C48">
        <w:trPr>
          <w:trHeight w:val="315"/>
          <w:jc w:val="center"/>
        </w:trPr>
        <w:tc>
          <w:tcPr>
            <w:tcW w:w="2876" w:type="dxa"/>
            <w:noWrap/>
            <w:vAlign w:val="center"/>
            <w:hideMark/>
          </w:tcPr>
          <w:p w14:paraId="524A7462" w14:textId="77777777" w:rsidR="00955E0F" w:rsidRPr="00095815" w:rsidRDefault="00955E0F" w:rsidP="00083C48">
            <w:pPr>
              <w:rPr>
                <w:rFonts w:cs="Arial"/>
                <w:color w:val="000000"/>
                <w:sz w:val="20"/>
              </w:rPr>
            </w:pPr>
          </w:p>
        </w:tc>
        <w:tc>
          <w:tcPr>
            <w:tcW w:w="1418" w:type="dxa"/>
            <w:noWrap/>
            <w:vAlign w:val="center"/>
            <w:hideMark/>
          </w:tcPr>
          <w:p w14:paraId="0D5FB1A4" w14:textId="77777777" w:rsidR="00955E0F" w:rsidRPr="00095815" w:rsidRDefault="00955E0F" w:rsidP="00083C48">
            <w:pPr>
              <w:rPr>
                <w:rFonts w:cs="Arial"/>
                <w:color w:val="000000"/>
                <w:sz w:val="20"/>
              </w:rPr>
            </w:pPr>
            <w:r w:rsidRPr="00095815">
              <w:rPr>
                <w:rFonts w:cs="Arial"/>
                <w:color w:val="000000"/>
                <w:sz w:val="20"/>
              </w:rPr>
              <w:t> </w:t>
            </w:r>
          </w:p>
        </w:tc>
        <w:tc>
          <w:tcPr>
            <w:tcW w:w="1984" w:type="dxa"/>
            <w:noWrap/>
            <w:vAlign w:val="center"/>
            <w:hideMark/>
          </w:tcPr>
          <w:p w14:paraId="2B2E927B" w14:textId="77777777" w:rsidR="00955E0F" w:rsidRPr="00095815" w:rsidRDefault="00955E0F" w:rsidP="00083C48">
            <w:pPr>
              <w:rPr>
                <w:rFonts w:cs="Arial"/>
                <w:color w:val="000000"/>
                <w:sz w:val="20"/>
              </w:rPr>
            </w:pPr>
            <w:r w:rsidRPr="00095815">
              <w:rPr>
                <w:rFonts w:cs="Arial"/>
                <w:color w:val="000000"/>
                <w:sz w:val="20"/>
              </w:rPr>
              <w:t> </w:t>
            </w:r>
          </w:p>
        </w:tc>
        <w:tc>
          <w:tcPr>
            <w:tcW w:w="2875" w:type="dxa"/>
          </w:tcPr>
          <w:p w14:paraId="34B6517A" w14:textId="77777777" w:rsidR="00955E0F" w:rsidRPr="00095815" w:rsidRDefault="00955E0F" w:rsidP="00083C48">
            <w:pPr>
              <w:rPr>
                <w:rFonts w:cs="Arial"/>
                <w:color w:val="000000"/>
                <w:sz w:val="20"/>
              </w:rPr>
            </w:pPr>
          </w:p>
        </w:tc>
      </w:tr>
      <w:tr w:rsidR="00955E0F" w:rsidRPr="00095815" w14:paraId="3DB928D2" w14:textId="77777777" w:rsidTr="00083C48">
        <w:trPr>
          <w:trHeight w:val="315"/>
          <w:jc w:val="center"/>
        </w:trPr>
        <w:tc>
          <w:tcPr>
            <w:tcW w:w="2876" w:type="dxa"/>
            <w:noWrap/>
            <w:vAlign w:val="center"/>
          </w:tcPr>
          <w:p w14:paraId="7C087B9D" w14:textId="77777777" w:rsidR="00955E0F" w:rsidRPr="00095815" w:rsidRDefault="00955E0F" w:rsidP="00083C48">
            <w:pPr>
              <w:rPr>
                <w:rFonts w:cs="Arial"/>
                <w:color w:val="000000"/>
                <w:sz w:val="20"/>
              </w:rPr>
            </w:pPr>
          </w:p>
        </w:tc>
        <w:tc>
          <w:tcPr>
            <w:tcW w:w="1418" w:type="dxa"/>
            <w:noWrap/>
            <w:vAlign w:val="center"/>
          </w:tcPr>
          <w:p w14:paraId="6C7B2560" w14:textId="77777777" w:rsidR="00955E0F" w:rsidRPr="00095815" w:rsidRDefault="00955E0F" w:rsidP="00083C48">
            <w:pPr>
              <w:rPr>
                <w:rFonts w:cs="Arial"/>
                <w:color w:val="000000"/>
                <w:sz w:val="20"/>
              </w:rPr>
            </w:pPr>
          </w:p>
        </w:tc>
        <w:tc>
          <w:tcPr>
            <w:tcW w:w="1984" w:type="dxa"/>
            <w:noWrap/>
            <w:vAlign w:val="center"/>
          </w:tcPr>
          <w:p w14:paraId="4B55D114" w14:textId="77777777" w:rsidR="00955E0F" w:rsidRPr="00095815" w:rsidRDefault="00955E0F" w:rsidP="00083C48">
            <w:pPr>
              <w:rPr>
                <w:rFonts w:cs="Arial"/>
                <w:color w:val="000000"/>
                <w:sz w:val="20"/>
              </w:rPr>
            </w:pPr>
          </w:p>
        </w:tc>
        <w:tc>
          <w:tcPr>
            <w:tcW w:w="2875" w:type="dxa"/>
          </w:tcPr>
          <w:p w14:paraId="3642DA30" w14:textId="77777777" w:rsidR="00955E0F" w:rsidRPr="00095815" w:rsidRDefault="00955E0F" w:rsidP="00083C48">
            <w:pPr>
              <w:rPr>
                <w:rFonts w:cs="Arial"/>
                <w:color w:val="000000"/>
                <w:sz w:val="20"/>
              </w:rPr>
            </w:pPr>
          </w:p>
        </w:tc>
      </w:tr>
    </w:tbl>
    <w:p w14:paraId="035FE1C6" w14:textId="77777777" w:rsidR="00955E0F" w:rsidRPr="00095815" w:rsidRDefault="00955E0F" w:rsidP="00955E0F">
      <w:pPr>
        <w:spacing w:line="360" w:lineRule="auto"/>
        <w:rPr>
          <w:rFonts w:cs="Arial"/>
          <w:bCs/>
          <w:sz w:val="20"/>
        </w:rPr>
      </w:pPr>
      <w:r w:rsidRPr="00095815">
        <w:rPr>
          <w:rFonts w:cs="Arial"/>
          <w:bCs/>
          <w:sz w:val="20"/>
          <w:highlight w:val="green"/>
        </w:rPr>
        <w:t>Dle kapitoly 9.1.4. Sm</w:t>
      </w:r>
      <w:r w:rsidRPr="00095815">
        <w:rPr>
          <w:rFonts w:cs="Arial"/>
          <w:bCs/>
          <w:sz w:val="20"/>
        </w:rPr>
        <w:t>louvy je Zhotovitel oprávněn realizací části dílčího plnění zadávaného dle této Smlouvy pověřit Poddodavatele (Zhotovitel je povinen Poddodavatele ke splnění této podmínky smluvně zavázat). Poddodavatele je možné využít zejména u drobných stavebních prací, zemních prací a nátěrů ocelových konstrukcí a stavebně montážních prací dle podmínek Rámcové dohody.</w:t>
      </w:r>
    </w:p>
    <w:p w14:paraId="10652879" w14:textId="77777777" w:rsidR="00955E0F" w:rsidRPr="00095815" w:rsidRDefault="00955E0F" w:rsidP="00955E0F">
      <w:pPr>
        <w:spacing w:line="360" w:lineRule="auto"/>
        <w:rPr>
          <w:rFonts w:cs="Arial"/>
          <w:bCs/>
          <w:sz w:val="20"/>
        </w:rPr>
      </w:pPr>
      <w:r w:rsidRPr="00095815">
        <w:rPr>
          <w:rFonts w:cs="Arial"/>
          <w:bCs/>
          <w:sz w:val="20"/>
        </w:rPr>
        <w:t>Poznámka:</w:t>
      </w:r>
    </w:p>
    <w:p w14:paraId="13CE5EA2" w14:textId="77777777" w:rsidR="00955E0F" w:rsidRPr="00095815" w:rsidRDefault="00955E0F" w:rsidP="00955E0F">
      <w:pPr>
        <w:spacing w:line="360" w:lineRule="auto"/>
        <w:rPr>
          <w:rFonts w:cs="Arial"/>
          <w:bCs/>
          <w:sz w:val="20"/>
        </w:rPr>
      </w:pPr>
      <w:r w:rsidRPr="00095815">
        <w:rPr>
          <w:rFonts w:cs="Arial"/>
          <w:bCs/>
          <w:sz w:val="20"/>
        </w:rPr>
        <w:t xml:space="preserve">Zhotovitel v příloze u Poddodavatelů stavebních a zemních prací </w:t>
      </w:r>
      <w:r w:rsidRPr="00095815">
        <w:rPr>
          <w:rFonts w:cs="Arial"/>
          <w:bCs/>
          <w:sz w:val="20"/>
          <w:u w:val="single"/>
        </w:rPr>
        <w:t xml:space="preserve">může vyplnit významnější Poddodavatele do  výše uvedené tabulky této </w:t>
      </w:r>
      <w:r w:rsidRPr="00095815">
        <w:rPr>
          <w:rFonts w:cs="Arial"/>
          <w:bCs/>
          <w:sz w:val="20"/>
        </w:rPr>
        <w:t xml:space="preserve">přílohy č. 10, ale  může zároveň využívat na jednotlivých zakázkách i další Poddodavatele stavebních a zemních prací, kteří nejsou uvedeni v příloze 10. Podmínkou je, aby tito poddodavatelé byli uvedeni ve stavebním deníku příslušné stavby.  Záleží jenom na Zhotoviteli, zda tyto Poddodavatele  pro informaci EGD (Objednateli) uvede.  Zadavatel předpokládá, že  budou uvedeni hlavně subdodavatelé (poddodavatelé),  se kterými zhotovitel dlouhodobě spolupracujete. </w:t>
      </w:r>
    </w:p>
    <w:p w14:paraId="6F113AED" w14:textId="77777777" w:rsidR="00955E0F" w:rsidRPr="00095815" w:rsidRDefault="00955E0F" w:rsidP="00955E0F">
      <w:pPr>
        <w:spacing w:line="360" w:lineRule="auto"/>
        <w:rPr>
          <w:rFonts w:cs="Arial"/>
          <w:sz w:val="20"/>
        </w:rPr>
      </w:pPr>
      <w:r w:rsidRPr="00095815">
        <w:rPr>
          <w:rFonts w:cs="Arial"/>
          <w:bCs/>
          <w:sz w:val="20"/>
        </w:rPr>
        <w:t>Nutnou podmínkou je, aby poddodavatelé splňovali požadavky zejména v oblasti BOZP, které předepisuje Rámcová smlouva a  aby tito Poddodavatelé byli seznámeni s možnými riziky, které se mohou vyskytnout na dané stavbě popř. zakázce v souvislosti s pracemi který Poddodavatel na dané zakázce bude vykonávat.</w:t>
      </w:r>
    </w:p>
    <w:p w14:paraId="030E7A48" w14:textId="77777777" w:rsidR="00955E0F" w:rsidRPr="00095815" w:rsidRDefault="00955E0F" w:rsidP="00955E0F">
      <w:pPr>
        <w:rPr>
          <w:rFonts w:cs="Arial"/>
          <w:sz w:val="20"/>
        </w:rPr>
      </w:pPr>
    </w:p>
    <w:p w14:paraId="5D75CA16" w14:textId="77777777" w:rsidR="00955E0F" w:rsidRPr="00095815" w:rsidRDefault="00955E0F" w:rsidP="00955E0F">
      <w:pPr>
        <w:rPr>
          <w:rFonts w:cs="Arial"/>
          <w:sz w:val="20"/>
        </w:rPr>
      </w:pPr>
      <w:r w:rsidRPr="00095815">
        <w:rPr>
          <w:rFonts w:cs="Arial"/>
          <w:sz w:val="20"/>
        </w:rPr>
        <w:t xml:space="preserve">Pracovník s § 9 </w:t>
      </w:r>
      <w:proofErr w:type="spellStart"/>
      <w:r w:rsidRPr="00095815">
        <w:rPr>
          <w:rFonts w:cs="Arial"/>
          <w:sz w:val="20"/>
        </w:rPr>
        <w:t>vyhl</w:t>
      </w:r>
      <w:proofErr w:type="spellEnd"/>
      <w:r w:rsidRPr="00095815">
        <w:rPr>
          <w:rFonts w:cs="Arial"/>
          <w:sz w:val="20"/>
        </w:rPr>
        <w:t>. č. 50/1978 Sb., pro pozici Revizní technik, jedná-li se o Poddodavatele.</w:t>
      </w:r>
    </w:p>
    <w:p w14:paraId="0AD69519" w14:textId="77777777" w:rsidR="00955E0F" w:rsidRPr="00095815" w:rsidRDefault="00955E0F" w:rsidP="00955E0F">
      <w:pPr>
        <w:rPr>
          <w:rFonts w:cs="Arial"/>
          <w:sz w:val="20"/>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513"/>
        <w:gridCol w:w="1986"/>
        <w:gridCol w:w="2044"/>
      </w:tblGrid>
      <w:tr w:rsidR="00955E0F" w:rsidRPr="00095815" w14:paraId="78AD0BAF" w14:textId="77777777" w:rsidTr="00083C48">
        <w:trPr>
          <w:trHeight w:val="1667"/>
          <w:jc w:val="center"/>
        </w:trPr>
        <w:tc>
          <w:tcPr>
            <w:tcW w:w="2669" w:type="dxa"/>
            <w:vAlign w:val="center"/>
            <w:hideMark/>
          </w:tcPr>
          <w:p w14:paraId="6522A829" w14:textId="77777777" w:rsidR="00955E0F" w:rsidRPr="00095815" w:rsidRDefault="00955E0F" w:rsidP="00083C48">
            <w:pPr>
              <w:rPr>
                <w:rFonts w:cs="Arial"/>
                <w:sz w:val="20"/>
              </w:rPr>
            </w:pPr>
            <w:r w:rsidRPr="00095815">
              <w:rPr>
                <w:rFonts w:cs="Arial"/>
                <w:sz w:val="20"/>
              </w:rPr>
              <w:t>Jméno a příjmení</w:t>
            </w:r>
          </w:p>
        </w:tc>
        <w:tc>
          <w:tcPr>
            <w:tcW w:w="2513" w:type="dxa"/>
            <w:vAlign w:val="center"/>
            <w:hideMark/>
          </w:tcPr>
          <w:p w14:paraId="7D9A230E" w14:textId="77777777" w:rsidR="00955E0F" w:rsidRPr="00095815" w:rsidRDefault="00955E0F" w:rsidP="00083C48">
            <w:pPr>
              <w:rPr>
                <w:rFonts w:cs="Arial"/>
                <w:sz w:val="20"/>
              </w:rPr>
            </w:pPr>
            <w:r w:rsidRPr="00095815">
              <w:rPr>
                <w:rFonts w:cs="Arial"/>
                <w:sz w:val="20"/>
              </w:rPr>
              <w:t xml:space="preserve">Pracovník s kvalifikací na zařízení do 1000V popř.  nad 1000V dle §9 vyhlášky 50/1978 Sb., </w:t>
            </w:r>
          </w:p>
          <w:p w14:paraId="1D3FBB16" w14:textId="77777777" w:rsidR="00955E0F" w:rsidRPr="00095815" w:rsidRDefault="00955E0F" w:rsidP="00083C48">
            <w:pPr>
              <w:rPr>
                <w:rFonts w:cs="Arial"/>
                <w:sz w:val="20"/>
              </w:rPr>
            </w:pPr>
            <w:r w:rsidRPr="00095815">
              <w:rPr>
                <w:rFonts w:cs="Arial"/>
                <w:sz w:val="20"/>
              </w:rPr>
              <w:t>(Ano/Ne)</w:t>
            </w:r>
          </w:p>
        </w:tc>
        <w:tc>
          <w:tcPr>
            <w:tcW w:w="1986" w:type="dxa"/>
          </w:tcPr>
          <w:p w14:paraId="30F8FD28" w14:textId="77777777" w:rsidR="00955E0F" w:rsidRPr="00095815" w:rsidRDefault="00955E0F" w:rsidP="00083C48">
            <w:pPr>
              <w:rPr>
                <w:rFonts w:cs="Arial"/>
                <w:sz w:val="20"/>
              </w:rPr>
            </w:pPr>
          </w:p>
          <w:p w14:paraId="5B14A9EB" w14:textId="77777777" w:rsidR="00955E0F" w:rsidRPr="00095815" w:rsidRDefault="00955E0F" w:rsidP="00083C48">
            <w:pPr>
              <w:rPr>
                <w:rFonts w:cs="Arial"/>
                <w:sz w:val="20"/>
              </w:rPr>
            </w:pPr>
            <w:r w:rsidRPr="00095815">
              <w:rPr>
                <w:rFonts w:cs="Arial"/>
                <w:sz w:val="20"/>
              </w:rPr>
              <w:t>Datum posledního školení dle minimálně dle §9 vyhlášky 50/1978 Sb.,</w:t>
            </w:r>
          </w:p>
        </w:tc>
        <w:tc>
          <w:tcPr>
            <w:tcW w:w="2044" w:type="dxa"/>
            <w:vAlign w:val="center"/>
            <w:hideMark/>
          </w:tcPr>
          <w:p w14:paraId="42C773AA" w14:textId="77777777" w:rsidR="00955E0F" w:rsidRPr="00095815" w:rsidRDefault="00955E0F" w:rsidP="00083C48">
            <w:pPr>
              <w:rPr>
                <w:rFonts w:cs="Arial"/>
                <w:sz w:val="20"/>
              </w:rPr>
            </w:pPr>
            <w:r w:rsidRPr="00095815">
              <w:rPr>
                <w:rFonts w:cs="Arial"/>
                <w:bCs/>
                <w:sz w:val="20"/>
              </w:rPr>
              <w:t>Evidenční číslo  osvědčení k provádění revizí vyhrazených elektrických zařízení  vydaného od TIČR *</w:t>
            </w:r>
          </w:p>
        </w:tc>
      </w:tr>
      <w:tr w:rsidR="00955E0F" w:rsidRPr="00095815" w14:paraId="5DF7FE49" w14:textId="77777777" w:rsidTr="00083C48">
        <w:trPr>
          <w:trHeight w:val="300"/>
          <w:jc w:val="center"/>
        </w:trPr>
        <w:tc>
          <w:tcPr>
            <w:tcW w:w="2669" w:type="dxa"/>
            <w:noWrap/>
            <w:vAlign w:val="center"/>
            <w:hideMark/>
          </w:tcPr>
          <w:p w14:paraId="21A62AFE" w14:textId="77777777" w:rsidR="00955E0F" w:rsidRPr="00095815" w:rsidRDefault="00955E0F" w:rsidP="00083C48">
            <w:pPr>
              <w:rPr>
                <w:rFonts w:cs="Arial"/>
                <w:sz w:val="20"/>
              </w:rPr>
            </w:pPr>
            <w:r w:rsidRPr="00095815">
              <w:rPr>
                <w:rFonts w:cs="Arial"/>
                <w:sz w:val="20"/>
              </w:rPr>
              <w:t> </w:t>
            </w:r>
          </w:p>
        </w:tc>
        <w:tc>
          <w:tcPr>
            <w:tcW w:w="2513" w:type="dxa"/>
            <w:noWrap/>
            <w:vAlign w:val="bottom"/>
            <w:hideMark/>
          </w:tcPr>
          <w:p w14:paraId="7ECC13D5" w14:textId="77777777" w:rsidR="00955E0F" w:rsidRPr="00095815" w:rsidRDefault="00955E0F" w:rsidP="00083C48">
            <w:pPr>
              <w:rPr>
                <w:rFonts w:cs="Arial"/>
                <w:sz w:val="20"/>
              </w:rPr>
            </w:pPr>
            <w:r w:rsidRPr="00095815">
              <w:rPr>
                <w:rFonts w:cs="Arial"/>
                <w:sz w:val="20"/>
              </w:rPr>
              <w:t> </w:t>
            </w:r>
          </w:p>
        </w:tc>
        <w:tc>
          <w:tcPr>
            <w:tcW w:w="1986" w:type="dxa"/>
          </w:tcPr>
          <w:p w14:paraId="7621D01B" w14:textId="77777777" w:rsidR="00955E0F" w:rsidRPr="00095815" w:rsidRDefault="00955E0F" w:rsidP="00083C48">
            <w:pPr>
              <w:rPr>
                <w:rFonts w:cs="Arial"/>
                <w:sz w:val="20"/>
              </w:rPr>
            </w:pPr>
          </w:p>
        </w:tc>
        <w:tc>
          <w:tcPr>
            <w:tcW w:w="2044" w:type="dxa"/>
            <w:vAlign w:val="center"/>
            <w:hideMark/>
          </w:tcPr>
          <w:p w14:paraId="0A399439" w14:textId="77777777" w:rsidR="00955E0F" w:rsidRPr="00095815" w:rsidRDefault="00955E0F" w:rsidP="00083C48">
            <w:pPr>
              <w:rPr>
                <w:rFonts w:cs="Arial"/>
                <w:sz w:val="20"/>
              </w:rPr>
            </w:pPr>
            <w:r w:rsidRPr="00095815">
              <w:rPr>
                <w:rFonts w:cs="Arial"/>
                <w:sz w:val="20"/>
              </w:rPr>
              <w:t> </w:t>
            </w:r>
          </w:p>
        </w:tc>
      </w:tr>
    </w:tbl>
    <w:p w14:paraId="0DE31D79" w14:textId="77777777" w:rsidR="00955E0F" w:rsidRPr="00095815" w:rsidRDefault="00955E0F" w:rsidP="00955E0F">
      <w:pPr>
        <w:rPr>
          <w:rFonts w:cs="Arial"/>
          <w:sz w:val="20"/>
        </w:rPr>
      </w:pPr>
      <w:r w:rsidRPr="00095815">
        <w:rPr>
          <w:rFonts w:cs="Arial"/>
          <w:sz w:val="20"/>
        </w:rPr>
        <w:t>* v osvědčení požadujeme min E2A – min do 1 000 V,  popř.  E1A – na vyšší napěťovou hladinu</w:t>
      </w:r>
    </w:p>
    <w:p w14:paraId="5CEE7476" w14:textId="77777777" w:rsidR="00955E0F" w:rsidRPr="00095815" w:rsidRDefault="00955E0F" w:rsidP="00955E0F">
      <w:pPr>
        <w:rPr>
          <w:ins w:id="0" w:author="Petrášek, Václav" w:date="2021-03-12T10:58:00Z"/>
          <w:rFonts w:cs="Arial"/>
          <w:sz w:val="20"/>
        </w:rPr>
      </w:pPr>
    </w:p>
    <w:p w14:paraId="42F6B3F9" w14:textId="77777777" w:rsidR="00955E0F" w:rsidRPr="00095815" w:rsidRDefault="00955E0F" w:rsidP="00955E0F">
      <w:pPr>
        <w:rPr>
          <w:rFonts w:cs="Arial"/>
          <w:sz w:val="20"/>
        </w:rPr>
      </w:pPr>
      <w:r w:rsidRPr="00095815">
        <w:rPr>
          <w:rFonts w:cs="Arial"/>
          <w:sz w:val="20"/>
        </w:rPr>
        <w:t xml:space="preserve">Pracovník s § 10 </w:t>
      </w:r>
      <w:proofErr w:type="spellStart"/>
      <w:r w:rsidRPr="00095815">
        <w:rPr>
          <w:rFonts w:cs="Arial"/>
          <w:sz w:val="20"/>
        </w:rPr>
        <w:t>vyhl</w:t>
      </w:r>
      <w:proofErr w:type="spellEnd"/>
      <w:r w:rsidRPr="00095815">
        <w:rPr>
          <w:rFonts w:cs="Arial"/>
          <w:sz w:val="20"/>
        </w:rPr>
        <w:t xml:space="preserve">. č. 50/1978 Sb., pro pozici Projektant, jedná-li se o Poddodavatele </w:t>
      </w:r>
    </w:p>
    <w:p w14:paraId="0D6340E2" w14:textId="77777777" w:rsidR="00955E0F" w:rsidRPr="00095815" w:rsidRDefault="00955E0F" w:rsidP="00955E0F">
      <w:pPr>
        <w:rPr>
          <w:rFonts w:cs="Arial"/>
          <w:sz w:val="20"/>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513"/>
        <w:gridCol w:w="1994"/>
        <w:gridCol w:w="1886"/>
      </w:tblGrid>
      <w:tr w:rsidR="00955E0F" w:rsidRPr="00095815" w14:paraId="3FEB98AA" w14:textId="77777777" w:rsidTr="00083C48">
        <w:trPr>
          <w:trHeight w:val="1815"/>
          <w:jc w:val="center"/>
        </w:trPr>
        <w:tc>
          <w:tcPr>
            <w:tcW w:w="2669" w:type="dxa"/>
            <w:vAlign w:val="center"/>
            <w:hideMark/>
          </w:tcPr>
          <w:p w14:paraId="33BCE762" w14:textId="77777777" w:rsidR="00955E0F" w:rsidRPr="00095815" w:rsidRDefault="00955E0F" w:rsidP="00083C48">
            <w:pPr>
              <w:rPr>
                <w:rFonts w:cs="Arial"/>
                <w:sz w:val="20"/>
              </w:rPr>
            </w:pPr>
            <w:r w:rsidRPr="00095815">
              <w:rPr>
                <w:rFonts w:cs="Arial"/>
                <w:sz w:val="20"/>
              </w:rPr>
              <w:t>Jméno a příjmení</w:t>
            </w:r>
          </w:p>
        </w:tc>
        <w:tc>
          <w:tcPr>
            <w:tcW w:w="2513" w:type="dxa"/>
            <w:vAlign w:val="center"/>
            <w:hideMark/>
          </w:tcPr>
          <w:p w14:paraId="710566CD" w14:textId="77777777" w:rsidR="00955E0F" w:rsidRPr="00095815" w:rsidRDefault="00955E0F" w:rsidP="00083C48">
            <w:pPr>
              <w:rPr>
                <w:rFonts w:cs="Arial"/>
                <w:sz w:val="20"/>
              </w:rPr>
            </w:pPr>
            <w:r w:rsidRPr="00095815">
              <w:rPr>
                <w:rFonts w:cs="Arial"/>
                <w:sz w:val="20"/>
              </w:rPr>
              <w:t xml:space="preserve">Pracovník s kvalifikací na zařízení do  1000V popř. nad 1000V  dle §10 vyhlášky 50/1978 Sb., </w:t>
            </w:r>
          </w:p>
          <w:p w14:paraId="7745BC42" w14:textId="77777777" w:rsidR="00955E0F" w:rsidRPr="00095815" w:rsidRDefault="00955E0F" w:rsidP="00083C48">
            <w:pPr>
              <w:rPr>
                <w:rFonts w:cs="Arial"/>
                <w:sz w:val="20"/>
              </w:rPr>
            </w:pPr>
            <w:r w:rsidRPr="00095815">
              <w:rPr>
                <w:rFonts w:cs="Arial"/>
                <w:sz w:val="20"/>
              </w:rPr>
              <w:t>(Ano/Ne)</w:t>
            </w:r>
          </w:p>
        </w:tc>
        <w:tc>
          <w:tcPr>
            <w:tcW w:w="1994" w:type="dxa"/>
            <w:vAlign w:val="center"/>
            <w:hideMark/>
          </w:tcPr>
          <w:p w14:paraId="49541E7F" w14:textId="77777777" w:rsidR="00955E0F" w:rsidRPr="00095815" w:rsidRDefault="00955E0F" w:rsidP="00083C48">
            <w:pPr>
              <w:rPr>
                <w:rFonts w:cs="Arial"/>
                <w:sz w:val="20"/>
              </w:rPr>
            </w:pPr>
            <w:r w:rsidRPr="00095815">
              <w:rPr>
                <w:rFonts w:cs="Arial"/>
                <w:bCs/>
                <w:sz w:val="20"/>
              </w:rPr>
              <w:t xml:space="preserve">Datum posledního školení dle minimálně </w:t>
            </w:r>
            <w:r w:rsidRPr="00095815">
              <w:rPr>
                <w:rFonts w:cs="Arial"/>
                <w:sz w:val="20"/>
              </w:rPr>
              <w:t xml:space="preserve">dle §10 vyhlášky 50/1978 Sb., </w:t>
            </w:r>
          </w:p>
        </w:tc>
        <w:tc>
          <w:tcPr>
            <w:tcW w:w="1886" w:type="dxa"/>
          </w:tcPr>
          <w:p w14:paraId="3B22C4FB" w14:textId="77777777" w:rsidR="00955E0F" w:rsidRPr="00095815" w:rsidRDefault="00955E0F" w:rsidP="00083C48">
            <w:pPr>
              <w:rPr>
                <w:rFonts w:cs="Arial"/>
                <w:bCs/>
                <w:sz w:val="20"/>
              </w:rPr>
            </w:pPr>
            <w:r w:rsidRPr="00095815">
              <w:rPr>
                <w:rFonts w:cs="Arial"/>
                <w:bCs/>
                <w:sz w:val="20"/>
              </w:rPr>
              <w:t>Číslo   vydaného   osvědčení o autorizaci podle zákona č. 360/1992 Sb., obor technologická zařízení staveb</w:t>
            </w:r>
          </w:p>
        </w:tc>
      </w:tr>
      <w:tr w:rsidR="00955E0F" w:rsidRPr="00095815" w14:paraId="1657A97C" w14:textId="77777777" w:rsidTr="00083C48">
        <w:trPr>
          <w:trHeight w:val="300"/>
          <w:jc w:val="center"/>
        </w:trPr>
        <w:tc>
          <w:tcPr>
            <w:tcW w:w="2669" w:type="dxa"/>
            <w:noWrap/>
            <w:vAlign w:val="center"/>
          </w:tcPr>
          <w:p w14:paraId="4C4C9689" w14:textId="77777777" w:rsidR="00955E0F" w:rsidRPr="00095815" w:rsidRDefault="00955E0F" w:rsidP="00083C48">
            <w:pPr>
              <w:rPr>
                <w:rFonts w:cs="Arial"/>
                <w:sz w:val="20"/>
              </w:rPr>
            </w:pPr>
          </w:p>
        </w:tc>
        <w:tc>
          <w:tcPr>
            <w:tcW w:w="2513" w:type="dxa"/>
            <w:noWrap/>
            <w:vAlign w:val="bottom"/>
          </w:tcPr>
          <w:p w14:paraId="3137EB60" w14:textId="77777777" w:rsidR="00955E0F" w:rsidRPr="00095815" w:rsidRDefault="00955E0F" w:rsidP="00083C48">
            <w:pPr>
              <w:rPr>
                <w:rFonts w:cs="Arial"/>
                <w:sz w:val="20"/>
              </w:rPr>
            </w:pPr>
          </w:p>
        </w:tc>
        <w:tc>
          <w:tcPr>
            <w:tcW w:w="1994" w:type="dxa"/>
            <w:vAlign w:val="center"/>
          </w:tcPr>
          <w:p w14:paraId="494D810A" w14:textId="77777777" w:rsidR="00955E0F" w:rsidRPr="00095815" w:rsidRDefault="00955E0F" w:rsidP="00083C48">
            <w:pPr>
              <w:rPr>
                <w:rFonts w:cs="Arial"/>
                <w:sz w:val="20"/>
              </w:rPr>
            </w:pPr>
          </w:p>
        </w:tc>
        <w:tc>
          <w:tcPr>
            <w:tcW w:w="1886" w:type="dxa"/>
          </w:tcPr>
          <w:p w14:paraId="3D5C3B31" w14:textId="77777777" w:rsidR="00955E0F" w:rsidRPr="00095815" w:rsidRDefault="00955E0F" w:rsidP="00083C48">
            <w:pPr>
              <w:rPr>
                <w:rFonts w:cs="Arial"/>
                <w:sz w:val="20"/>
              </w:rPr>
            </w:pPr>
          </w:p>
        </w:tc>
      </w:tr>
    </w:tbl>
    <w:p w14:paraId="2186DACD" w14:textId="77777777" w:rsidR="00955E0F" w:rsidRDefault="00955E0F" w:rsidP="00955E0F">
      <w:pPr>
        <w:spacing w:after="200" w:line="276" w:lineRule="auto"/>
        <w:rPr>
          <w:rFonts w:cs="Arial"/>
          <w:sz w:val="20"/>
        </w:rPr>
      </w:pPr>
    </w:p>
    <w:p w14:paraId="57BC76BB" w14:textId="109E3C95" w:rsidR="00955E0F" w:rsidRPr="00095815" w:rsidRDefault="00955E0F" w:rsidP="00955E0F">
      <w:pPr>
        <w:spacing w:after="200" w:line="276" w:lineRule="auto"/>
        <w:rPr>
          <w:rFonts w:cs="Arial"/>
          <w:sz w:val="20"/>
        </w:rPr>
      </w:pPr>
      <w:r w:rsidRPr="00095815">
        <w:rPr>
          <w:rFonts w:cs="Arial"/>
          <w:sz w:val="20"/>
        </w:rPr>
        <w:t>Pracovník odborně způsobilý pro prevenci rizik BOZP, jedná-li se o Poddodavatele.</w:t>
      </w:r>
    </w:p>
    <w:tbl>
      <w:tblPr>
        <w:tblW w:w="7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1"/>
        <w:gridCol w:w="2264"/>
        <w:gridCol w:w="1997"/>
      </w:tblGrid>
      <w:tr w:rsidR="00955E0F" w:rsidRPr="00095815" w14:paraId="6F8B0BEE" w14:textId="77777777" w:rsidTr="00083C48">
        <w:trPr>
          <w:trHeight w:val="1815"/>
          <w:jc w:val="center"/>
        </w:trPr>
        <w:tc>
          <w:tcPr>
            <w:tcW w:w="3291" w:type="dxa"/>
            <w:vAlign w:val="center"/>
            <w:hideMark/>
          </w:tcPr>
          <w:p w14:paraId="7423B647" w14:textId="77777777" w:rsidR="00955E0F" w:rsidRPr="00095815" w:rsidRDefault="00955E0F" w:rsidP="00083C48">
            <w:pPr>
              <w:rPr>
                <w:rFonts w:cs="Arial"/>
                <w:color w:val="000000"/>
                <w:sz w:val="20"/>
              </w:rPr>
            </w:pPr>
            <w:r w:rsidRPr="00095815">
              <w:rPr>
                <w:rFonts w:cs="Arial"/>
                <w:color w:val="000000"/>
                <w:sz w:val="20"/>
              </w:rPr>
              <w:lastRenderedPageBreak/>
              <w:t>Jméno a příjmení</w:t>
            </w:r>
          </w:p>
        </w:tc>
        <w:tc>
          <w:tcPr>
            <w:tcW w:w="2264" w:type="dxa"/>
            <w:vAlign w:val="center"/>
            <w:hideMark/>
          </w:tcPr>
          <w:p w14:paraId="1914B389" w14:textId="77777777" w:rsidR="00955E0F" w:rsidRPr="00095815" w:rsidRDefault="00955E0F" w:rsidP="00083C48">
            <w:pPr>
              <w:rPr>
                <w:rFonts w:cs="Arial"/>
                <w:color w:val="000000"/>
                <w:sz w:val="20"/>
              </w:rPr>
            </w:pPr>
            <w:r w:rsidRPr="00095815">
              <w:rPr>
                <w:rFonts w:cs="Arial"/>
                <w:color w:val="000000"/>
                <w:sz w:val="20"/>
              </w:rPr>
              <w:t>Odborná způsobilost v zajišťování úkolů v prevenci rizik v oblasti BOZP podle zák. č. 309/2006 Sb. (Ano/Ne)</w:t>
            </w:r>
          </w:p>
        </w:tc>
        <w:tc>
          <w:tcPr>
            <w:tcW w:w="1997" w:type="dxa"/>
            <w:vAlign w:val="center"/>
            <w:hideMark/>
          </w:tcPr>
          <w:p w14:paraId="4A385E6B" w14:textId="77777777" w:rsidR="00955E0F" w:rsidRPr="00095815" w:rsidRDefault="00955E0F" w:rsidP="00083C48">
            <w:pPr>
              <w:rPr>
                <w:rFonts w:cs="Arial"/>
                <w:color w:val="000000"/>
                <w:sz w:val="20"/>
              </w:rPr>
            </w:pPr>
            <w:r w:rsidRPr="00095815">
              <w:rPr>
                <w:rFonts w:cs="Arial"/>
                <w:bCs/>
                <w:color w:val="000000"/>
                <w:sz w:val="20"/>
              </w:rPr>
              <w:t>Číslo OZO</w:t>
            </w:r>
          </w:p>
        </w:tc>
      </w:tr>
      <w:tr w:rsidR="00955E0F" w:rsidRPr="00095815" w14:paraId="2E623C0B" w14:textId="77777777" w:rsidTr="00083C48">
        <w:trPr>
          <w:trHeight w:val="300"/>
          <w:jc w:val="center"/>
        </w:trPr>
        <w:tc>
          <w:tcPr>
            <w:tcW w:w="3291" w:type="dxa"/>
            <w:noWrap/>
            <w:vAlign w:val="center"/>
            <w:hideMark/>
          </w:tcPr>
          <w:p w14:paraId="44559A3A" w14:textId="77777777" w:rsidR="00955E0F" w:rsidRPr="00095815" w:rsidRDefault="00955E0F" w:rsidP="00083C48">
            <w:pPr>
              <w:rPr>
                <w:rFonts w:cs="Arial"/>
                <w:color w:val="000000"/>
                <w:sz w:val="20"/>
              </w:rPr>
            </w:pPr>
            <w:r w:rsidRPr="00095815">
              <w:rPr>
                <w:rFonts w:cs="Arial"/>
                <w:color w:val="000000"/>
                <w:sz w:val="20"/>
              </w:rPr>
              <w:t> </w:t>
            </w:r>
          </w:p>
        </w:tc>
        <w:tc>
          <w:tcPr>
            <w:tcW w:w="2264" w:type="dxa"/>
            <w:noWrap/>
            <w:vAlign w:val="bottom"/>
            <w:hideMark/>
          </w:tcPr>
          <w:p w14:paraId="230A8B26" w14:textId="77777777" w:rsidR="00955E0F" w:rsidRPr="00095815" w:rsidRDefault="00955E0F" w:rsidP="00083C48">
            <w:pPr>
              <w:rPr>
                <w:rFonts w:cs="Arial"/>
                <w:color w:val="000000"/>
                <w:sz w:val="20"/>
              </w:rPr>
            </w:pPr>
            <w:r w:rsidRPr="00095815">
              <w:rPr>
                <w:rFonts w:cs="Arial"/>
                <w:color w:val="000000"/>
                <w:sz w:val="20"/>
              </w:rPr>
              <w:t> </w:t>
            </w:r>
          </w:p>
        </w:tc>
        <w:tc>
          <w:tcPr>
            <w:tcW w:w="1997" w:type="dxa"/>
            <w:vAlign w:val="center"/>
            <w:hideMark/>
          </w:tcPr>
          <w:p w14:paraId="6688EFBE" w14:textId="77777777" w:rsidR="00955E0F" w:rsidRPr="00095815" w:rsidRDefault="00955E0F" w:rsidP="00083C48">
            <w:pPr>
              <w:rPr>
                <w:rFonts w:cs="Arial"/>
                <w:color w:val="000000"/>
                <w:sz w:val="20"/>
              </w:rPr>
            </w:pPr>
            <w:r w:rsidRPr="00095815">
              <w:rPr>
                <w:rFonts w:cs="Arial"/>
                <w:color w:val="000000"/>
                <w:sz w:val="20"/>
              </w:rPr>
              <w:t> </w:t>
            </w:r>
          </w:p>
        </w:tc>
      </w:tr>
    </w:tbl>
    <w:p w14:paraId="4D105CEF" w14:textId="77777777" w:rsidR="00955E0F" w:rsidRPr="00095815" w:rsidRDefault="00955E0F" w:rsidP="00955E0F">
      <w:pPr>
        <w:rPr>
          <w:rFonts w:cs="Arial"/>
          <w:sz w:val="20"/>
        </w:rPr>
      </w:pPr>
    </w:p>
    <w:p w14:paraId="07CA285A" w14:textId="77777777" w:rsidR="00955E0F" w:rsidRPr="00095815" w:rsidRDefault="00955E0F" w:rsidP="00955E0F">
      <w:pPr>
        <w:rPr>
          <w:rFonts w:cs="Arial"/>
          <w:sz w:val="20"/>
        </w:rPr>
      </w:pPr>
      <w:r w:rsidRPr="00095815">
        <w:rPr>
          <w:rFonts w:cs="Arial"/>
          <w:sz w:val="20"/>
        </w:rPr>
        <w:t>Pracovník s odbornou kvalifikací ÚOZI (úředně oprávněný zeměměřický inženýr),, jedná-li se o Poddodavatele.</w:t>
      </w:r>
    </w:p>
    <w:p w14:paraId="717AAAE8" w14:textId="77777777" w:rsidR="00955E0F" w:rsidRPr="00095815" w:rsidRDefault="00955E0F" w:rsidP="00955E0F">
      <w:pPr>
        <w:rPr>
          <w:rFonts w:cs="Arial"/>
          <w:sz w:val="20"/>
        </w:rPr>
      </w:pPr>
    </w:p>
    <w:tbl>
      <w:tblPr>
        <w:tblW w:w="6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2"/>
        <w:gridCol w:w="2762"/>
      </w:tblGrid>
      <w:tr w:rsidR="00955E0F" w:rsidRPr="00095815" w14:paraId="01F8A072" w14:textId="77777777" w:rsidTr="00083C48">
        <w:trPr>
          <w:trHeight w:val="1508"/>
          <w:jc w:val="center"/>
        </w:trPr>
        <w:tc>
          <w:tcPr>
            <w:tcW w:w="4112" w:type="dxa"/>
            <w:vAlign w:val="center"/>
            <w:hideMark/>
          </w:tcPr>
          <w:p w14:paraId="09FB788D" w14:textId="77777777" w:rsidR="00955E0F" w:rsidRPr="00095815" w:rsidRDefault="00955E0F" w:rsidP="00083C48">
            <w:pPr>
              <w:rPr>
                <w:rFonts w:cs="Arial"/>
                <w:color w:val="000000"/>
                <w:sz w:val="20"/>
              </w:rPr>
            </w:pPr>
            <w:r w:rsidRPr="00095815">
              <w:rPr>
                <w:rFonts w:cs="Arial"/>
                <w:color w:val="000000"/>
                <w:sz w:val="20"/>
              </w:rPr>
              <w:t>Jméno a příjmení</w:t>
            </w:r>
          </w:p>
        </w:tc>
        <w:tc>
          <w:tcPr>
            <w:tcW w:w="2762" w:type="dxa"/>
            <w:vAlign w:val="center"/>
            <w:hideMark/>
          </w:tcPr>
          <w:p w14:paraId="0F4C6CDA" w14:textId="77777777" w:rsidR="00955E0F" w:rsidRPr="00095815" w:rsidRDefault="00955E0F" w:rsidP="00083C48">
            <w:pPr>
              <w:rPr>
                <w:rFonts w:cs="Arial"/>
                <w:color w:val="000000"/>
                <w:sz w:val="20"/>
              </w:rPr>
            </w:pPr>
            <w:r w:rsidRPr="00095815">
              <w:rPr>
                <w:rFonts w:cs="Arial"/>
                <w:color w:val="000000"/>
                <w:sz w:val="20"/>
              </w:rPr>
              <w:t>Odborná kvalifikace ÚOZI v rozsahu podle § 13 odst. 1 písm. c) zákona č. 200/1994 Sb. (Ano/Ne)</w:t>
            </w:r>
          </w:p>
        </w:tc>
      </w:tr>
      <w:tr w:rsidR="00955E0F" w:rsidRPr="00095815" w14:paraId="2296D794" w14:textId="77777777" w:rsidTr="00083C48">
        <w:trPr>
          <w:trHeight w:val="300"/>
          <w:jc w:val="center"/>
        </w:trPr>
        <w:tc>
          <w:tcPr>
            <w:tcW w:w="4112" w:type="dxa"/>
            <w:noWrap/>
            <w:vAlign w:val="center"/>
            <w:hideMark/>
          </w:tcPr>
          <w:p w14:paraId="3A2FE033" w14:textId="77777777" w:rsidR="00955E0F" w:rsidRPr="00095815" w:rsidRDefault="00955E0F" w:rsidP="00083C48">
            <w:pPr>
              <w:rPr>
                <w:rFonts w:cs="Arial"/>
                <w:color w:val="000000"/>
                <w:sz w:val="20"/>
              </w:rPr>
            </w:pPr>
            <w:r w:rsidRPr="00095815">
              <w:rPr>
                <w:rFonts w:cs="Arial"/>
                <w:color w:val="000000"/>
                <w:sz w:val="20"/>
              </w:rPr>
              <w:t> </w:t>
            </w:r>
          </w:p>
        </w:tc>
        <w:tc>
          <w:tcPr>
            <w:tcW w:w="2762" w:type="dxa"/>
            <w:noWrap/>
            <w:vAlign w:val="bottom"/>
            <w:hideMark/>
          </w:tcPr>
          <w:p w14:paraId="59B8D381" w14:textId="77777777" w:rsidR="00955E0F" w:rsidRPr="00095815" w:rsidRDefault="00955E0F" w:rsidP="00083C48">
            <w:pPr>
              <w:rPr>
                <w:rFonts w:cs="Arial"/>
                <w:color w:val="000000"/>
                <w:sz w:val="20"/>
              </w:rPr>
            </w:pPr>
            <w:r w:rsidRPr="00095815">
              <w:rPr>
                <w:rFonts w:cs="Arial"/>
                <w:color w:val="000000"/>
                <w:sz w:val="20"/>
              </w:rPr>
              <w:t> </w:t>
            </w:r>
          </w:p>
        </w:tc>
      </w:tr>
    </w:tbl>
    <w:p w14:paraId="0FD908D5" w14:textId="77777777" w:rsidR="00955E0F" w:rsidRPr="00095815" w:rsidRDefault="00955E0F" w:rsidP="00955E0F">
      <w:pPr>
        <w:rPr>
          <w:rFonts w:cs="Arial"/>
          <w:sz w:val="20"/>
        </w:rPr>
      </w:pPr>
    </w:p>
    <w:p w14:paraId="3FE3DD2F" w14:textId="77777777" w:rsidR="00955E0F" w:rsidRPr="00095815" w:rsidRDefault="00955E0F" w:rsidP="00955E0F">
      <w:pPr>
        <w:rPr>
          <w:rFonts w:cs="Arial"/>
          <w:sz w:val="20"/>
        </w:rPr>
      </w:pPr>
    </w:p>
    <w:p w14:paraId="23A93AE1" w14:textId="77777777" w:rsidR="00955E0F" w:rsidRPr="00095815" w:rsidRDefault="00955E0F" w:rsidP="00955E0F">
      <w:pPr>
        <w:rPr>
          <w:rFonts w:cs="Arial"/>
          <w:sz w:val="20"/>
        </w:rPr>
      </w:pPr>
      <w:r w:rsidRPr="00095815">
        <w:rPr>
          <w:rFonts w:cs="Arial"/>
          <w:sz w:val="20"/>
        </w:rPr>
        <w:t>Pracovník na pozici stavbyvedoucího, jedná-li se o Poddodavatele.</w:t>
      </w:r>
    </w:p>
    <w:p w14:paraId="2E44854F" w14:textId="77777777" w:rsidR="00955E0F" w:rsidRPr="00095815" w:rsidRDefault="00955E0F" w:rsidP="00955E0F">
      <w:pPr>
        <w:rPr>
          <w:rFonts w:cs="Arial"/>
          <w:sz w:val="20"/>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gridCol w:w="1559"/>
        <w:gridCol w:w="3962"/>
      </w:tblGrid>
      <w:tr w:rsidR="00955E0F" w:rsidRPr="00095815" w14:paraId="20E03B3F" w14:textId="77777777" w:rsidTr="00083C48">
        <w:trPr>
          <w:trHeight w:val="1815"/>
          <w:jc w:val="center"/>
        </w:trPr>
        <w:tc>
          <w:tcPr>
            <w:tcW w:w="3539" w:type="dxa"/>
            <w:vAlign w:val="center"/>
            <w:hideMark/>
          </w:tcPr>
          <w:p w14:paraId="15BAEAB0" w14:textId="77777777" w:rsidR="00955E0F" w:rsidRPr="00095815" w:rsidRDefault="00955E0F" w:rsidP="00083C48">
            <w:pPr>
              <w:rPr>
                <w:rFonts w:cs="Arial"/>
                <w:color w:val="000000"/>
                <w:sz w:val="20"/>
              </w:rPr>
            </w:pPr>
            <w:r w:rsidRPr="00095815">
              <w:rPr>
                <w:rFonts w:cs="Arial"/>
                <w:color w:val="000000"/>
                <w:sz w:val="20"/>
              </w:rPr>
              <w:t>Jméno a příjmení</w:t>
            </w:r>
          </w:p>
        </w:tc>
        <w:tc>
          <w:tcPr>
            <w:tcW w:w="1559" w:type="dxa"/>
          </w:tcPr>
          <w:p w14:paraId="3ECA2440" w14:textId="77777777" w:rsidR="00955E0F" w:rsidRPr="00095815" w:rsidRDefault="00955E0F" w:rsidP="00083C48">
            <w:pPr>
              <w:rPr>
                <w:rFonts w:cs="Arial"/>
                <w:color w:val="000000"/>
                <w:sz w:val="20"/>
              </w:rPr>
            </w:pPr>
          </w:p>
          <w:p w14:paraId="6BDD7B92" w14:textId="77777777" w:rsidR="00955E0F" w:rsidRPr="00095815" w:rsidRDefault="00955E0F" w:rsidP="00083C48">
            <w:pPr>
              <w:rPr>
                <w:rFonts w:cs="Arial"/>
                <w:color w:val="000000"/>
                <w:sz w:val="20"/>
              </w:rPr>
            </w:pPr>
          </w:p>
          <w:p w14:paraId="2ADA8574" w14:textId="77777777" w:rsidR="00955E0F" w:rsidRPr="00095815" w:rsidRDefault="00955E0F" w:rsidP="00083C48">
            <w:pPr>
              <w:rPr>
                <w:rFonts w:cs="Arial"/>
                <w:color w:val="000000"/>
                <w:sz w:val="20"/>
              </w:rPr>
            </w:pPr>
            <w:r w:rsidRPr="00095815">
              <w:rPr>
                <w:rFonts w:cs="Arial"/>
                <w:color w:val="000000"/>
                <w:sz w:val="20"/>
              </w:rPr>
              <w:t>Datum vydání osvědčení</w:t>
            </w:r>
          </w:p>
        </w:tc>
        <w:tc>
          <w:tcPr>
            <w:tcW w:w="3962" w:type="dxa"/>
            <w:vAlign w:val="center"/>
            <w:hideMark/>
          </w:tcPr>
          <w:p w14:paraId="1C3E7EE5" w14:textId="77777777" w:rsidR="00955E0F" w:rsidRPr="00095815" w:rsidRDefault="00955E0F" w:rsidP="00083C48">
            <w:pPr>
              <w:rPr>
                <w:rFonts w:cs="Arial"/>
                <w:sz w:val="20"/>
              </w:rPr>
            </w:pPr>
            <w:r w:rsidRPr="00095815">
              <w:rPr>
                <w:rFonts w:cs="Arial"/>
                <w:sz w:val="20"/>
              </w:rPr>
              <w:t>Číslo   vydaného   Osvědčení o autorizaci podle zákona č. 360/1992 Sb., o výkonu povolání autorizovaných inženýrů a techniků činných ve výstavbě</w:t>
            </w:r>
          </w:p>
          <w:p w14:paraId="2496E32C" w14:textId="77777777" w:rsidR="00955E0F" w:rsidRPr="00095815" w:rsidRDefault="00955E0F" w:rsidP="00083C48">
            <w:pPr>
              <w:rPr>
                <w:rFonts w:cs="Arial"/>
                <w:sz w:val="20"/>
              </w:rPr>
            </w:pPr>
            <w:r w:rsidRPr="00095815">
              <w:rPr>
                <w:rFonts w:cs="Arial"/>
                <w:sz w:val="20"/>
              </w:rPr>
              <w:t>pro</w:t>
            </w:r>
          </w:p>
          <w:p w14:paraId="4B95C981" w14:textId="77777777" w:rsidR="00955E0F" w:rsidRPr="00095815" w:rsidRDefault="00955E0F" w:rsidP="00083C48">
            <w:pPr>
              <w:rPr>
                <w:rFonts w:cs="Arial"/>
                <w:b/>
                <w:bCs/>
                <w:sz w:val="20"/>
              </w:rPr>
            </w:pPr>
            <w:r w:rsidRPr="00095815">
              <w:rPr>
                <w:rFonts w:cs="Arial"/>
                <w:sz w:val="20"/>
              </w:rPr>
              <w:t xml:space="preserve"> </w:t>
            </w:r>
            <w:r w:rsidRPr="00095815">
              <w:rPr>
                <w:rFonts w:cs="Arial"/>
                <w:b/>
                <w:bCs/>
                <w:sz w:val="20"/>
              </w:rPr>
              <w:t>obor technologická zařízení staveb</w:t>
            </w:r>
          </w:p>
          <w:p w14:paraId="4C602E62" w14:textId="77777777" w:rsidR="00955E0F" w:rsidRPr="00095815" w:rsidRDefault="00955E0F" w:rsidP="00083C48">
            <w:pPr>
              <w:rPr>
                <w:rFonts w:cs="Arial"/>
                <w:color w:val="000000"/>
                <w:sz w:val="20"/>
              </w:rPr>
            </w:pPr>
            <w:r w:rsidRPr="00095815">
              <w:rPr>
                <w:rFonts w:cs="Arial"/>
                <w:sz w:val="20"/>
              </w:rPr>
              <w:t xml:space="preserve">(Ano/Ne) </w:t>
            </w:r>
          </w:p>
        </w:tc>
      </w:tr>
      <w:tr w:rsidR="00955E0F" w:rsidRPr="00095815" w14:paraId="7C5F7449" w14:textId="77777777" w:rsidTr="00083C48">
        <w:trPr>
          <w:trHeight w:val="300"/>
          <w:jc w:val="center"/>
        </w:trPr>
        <w:tc>
          <w:tcPr>
            <w:tcW w:w="3539" w:type="dxa"/>
            <w:noWrap/>
            <w:vAlign w:val="center"/>
            <w:hideMark/>
          </w:tcPr>
          <w:p w14:paraId="554DAAF7" w14:textId="77777777" w:rsidR="00955E0F" w:rsidRPr="00095815" w:rsidRDefault="00955E0F" w:rsidP="00083C48">
            <w:pPr>
              <w:rPr>
                <w:rFonts w:cs="Arial"/>
                <w:color w:val="000000"/>
                <w:sz w:val="20"/>
              </w:rPr>
            </w:pPr>
            <w:r w:rsidRPr="00095815">
              <w:rPr>
                <w:rFonts w:cs="Arial"/>
                <w:color w:val="000000"/>
                <w:sz w:val="20"/>
              </w:rPr>
              <w:t xml:space="preserve">  </w:t>
            </w:r>
          </w:p>
        </w:tc>
        <w:tc>
          <w:tcPr>
            <w:tcW w:w="1559" w:type="dxa"/>
          </w:tcPr>
          <w:p w14:paraId="1FA49FB9" w14:textId="77777777" w:rsidR="00955E0F" w:rsidRPr="00095815" w:rsidRDefault="00955E0F" w:rsidP="00083C48">
            <w:pPr>
              <w:rPr>
                <w:rFonts w:cs="Arial"/>
                <w:color w:val="000000"/>
                <w:sz w:val="20"/>
              </w:rPr>
            </w:pPr>
          </w:p>
        </w:tc>
        <w:tc>
          <w:tcPr>
            <w:tcW w:w="3962" w:type="dxa"/>
            <w:noWrap/>
            <w:vAlign w:val="bottom"/>
            <w:hideMark/>
          </w:tcPr>
          <w:p w14:paraId="09903575" w14:textId="77777777" w:rsidR="00955E0F" w:rsidRPr="00095815" w:rsidRDefault="00955E0F" w:rsidP="00083C48">
            <w:pPr>
              <w:rPr>
                <w:rFonts w:cs="Arial"/>
                <w:color w:val="000000"/>
                <w:sz w:val="20"/>
              </w:rPr>
            </w:pPr>
          </w:p>
        </w:tc>
      </w:tr>
    </w:tbl>
    <w:p w14:paraId="74FD09DB" w14:textId="77777777" w:rsidR="00955E0F" w:rsidRPr="00095815" w:rsidRDefault="00955E0F" w:rsidP="00955E0F">
      <w:pPr>
        <w:rPr>
          <w:rFonts w:cs="Arial"/>
          <w:sz w:val="20"/>
        </w:rPr>
      </w:pPr>
    </w:p>
    <w:p w14:paraId="26012CCD" w14:textId="77777777" w:rsidR="00955E0F" w:rsidRPr="00095815" w:rsidRDefault="00955E0F" w:rsidP="00955E0F">
      <w:pPr>
        <w:pStyle w:val="Textodstavce"/>
        <w:numPr>
          <w:ilvl w:val="0"/>
          <w:numId w:val="2"/>
        </w:numPr>
        <w:spacing w:before="120" w:after="0" w:line="360" w:lineRule="auto"/>
        <w:ind w:firstLine="0"/>
        <w:rPr>
          <w:rFonts w:ascii="Arial" w:hAnsi="Arial" w:cs="Arial"/>
          <w:sz w:val="20"/>
          <w:u w:val="single"/>
        </w:rPr>
      </w:pPr>
      <w:r w:rsidRPr="00095815">
        <w:rPr>
          <w:rFonts w:ascii="Arial" w:hAnsi="Arial" w:cs="Arial"/>
          <w:sz w:val="20"/>
        </w:rPr>
        <w:t xml:space="preserve">Upozornění: Počet Poddodavatelů v tabulce bude upraven podle skutečného počtu Poddodavatelů. </w:t>
      </w:r>
    </w:p>
    <w:p w14:paraId="16207178" w14:textId="77777777" w:rsidR="00955E0F" w:rsidRPr="00095815" w:rsidRDefault="00955E0F" w:rsidP="00955E0F">
      <w:pPr>
        <w:spacing w:line="360" w:lineRule="auto"/>
        <w:rPr>
          <w:rFonts w:cs="Arial"/>
          <w:sz w:val="20"/>
        </w:rPr>
      </w:pPr>
    </w:p>
    <w:p w14:paraId="75ADB686" w14:textId="77777777" w:rsidR="00955E0F" w:rsidRPr="00095815" w:rsidRDefault="00955E0F" w:rsidP="00955E0F">
      <w:pPr>
        <w:pStyle w:val="RLTextlnkuslovan"/>
        <w:tabs>
          <w:tab w:val="clear" w:pos="1474"/>
        </w:tabs>
        <w:spacing w:line="360" w:lineRule="auto"/>
        <w:ind w:left="0" w:firstLine="0"/>
        <w:rPr>
          <w:rFonts w:ascii="Arial" w:hAnsi="Arial" w:cs="Arial"/>
          <w:bCs/>
          <w:sz w:val="20"/>
          <w:szCs w:val="20"/>
        </w:rPr>
      </w:pPr>
      <w:r w:rsidRPr="00095815">
        <w:rPr>
          <w:rFonts w:ascii="Arial" w:hAnsi="Arial" w:cs="Arial"/>
          <w:bCs/>
          <w:sz w:val="20"/>
          <w:szCs w:val="20"/>
        </w:rPr>
        <w:t xml:space="preserve">Dále dle kapitoly 9.1.4. Smlouvy platí, že v případě Poddodavatelů, s jejichž pomocí Zhotovitel prokazoval kvalifikaci v zadávacím řízení Veřejné zakázky, je změna Poddodavatele možná jen v případě, že nový Poddodavatel splňuje kvalifikaci v rozsahu, v jakém byla prokázána původním Poddodavatelem v zadávacím řízení Veřejné zakázky. Případná změna Poddodavatele, kterým byla prokazována kvalifikace v rámci VZ musí být Objednatelem odsouhlasena.  </w:t>
      </w:r>
    </w:p>
    <w:p w14:paraId="244019C8" w14:textId="77777777" w:rsidR="00955E0F" w:rsidRPr="00095815" w:rsidRDefault="00955E0F" w:rsidP="00955E0F">
      <w:pPr>
        <w:rPr>
          <w:rFonts w:cs="Arial"/>
          <w:sz w:val="20"/>
        </w:rPr>
      </w:pPr>
    </w:p>
    <w:p w14:paraId="4A29E519" w14:textId="77777777" w:rsidR="00955E0F" w:rsidRPr="00095815" w:rsidRDefault="00955E0F" w:rsidP="00955E0F">
      <w:pPr>
        <w:pStyle w:val="Normln0"/>
        <w:widowControl/>
        <w:rPr>
          <w:rFonts w:cs="Arial"/>
          <w:bCs/>
          <w:noProof w:val="0"/>
          <w:sz w:val="20"/>
        </w:rPr>
      </w:pPr>
      <w:r w:rsidRPr="00095815">
        <w:rPr>
          <w:rFonts w:cs="Arial"/>
          <w:bCs/>
          <w:noProof w:val="0"/>
          <w:sz w:val="20"/>
        </w:rPr>
        <w:t xml:space="preserve">Zhotovitelé budou dle potřeby min. však jednou za ½  roku v případě změny, seznam (přílohu č. 10) aktualizovat a zasílat na  kontaktní osoby Objednatele tj. na kontaktní osoby ve věcech smluvních,  vedoucího Regionální správy  a vedoucího </w:t>
      </w:r>
      <w:proofErr w:type="spellStart"/>
      <w:r w:rsidRPr="00095815">
        <w:rPr>
          <w:rFonts w:cs="Arial"/>
          <w:bCs/>
          <w:noProof w:val="0"/>
          <w:sz w:val="20"/>
        </w:rPr>
        <w:t>RCDs</w:t>
      </w:r>
      <w:proofErr w:type="spellEnd"/>
      <w:r w:rsidRPr="00095815">
        <w:rPr>
          <w:rFonts w:cs="Arial"/>
          <w:bCs/>
          <w:noProof w:val="0"/>
          <w:sz w:val="20"/>
        </w:rPr>
        <w:t xml:space="preserve">  společně s přílohou č.9. </w:t>
      </w:r>
    </w:p>
    <w:p w14:paraId="4446C8F2" w14:textId="77777777" w:rsidR="00955E0F" w:rsidRPr="00095815" w:rsidRDefault="00955E0F" w:rsidP="00955E0F">
      <w:pPr>
        <w:pStyle w:val="Normln0"/>
        <w:widowControl/>
        <w:rPr>
          <w:rFonts w:cs="Arial"/>
          <w:bCs/>
          <w:noProof w:val="0"/>
          <w:color w:val="00B050"/>
          <w:sz w:val="20"/>
        </w:rPr>
      </w:pPr>
    </w:p>
    <w:p w14:paraId="6A97D616" w14:textId="77777777" w:rsidR="00955E0F" w:rsidRPr="00095815" w:rsidRDefault="00955E0F" w:rsidP="00955E0F">
      <w:pPr>
        <w:pStyle w:val="Normln0"/>
        <w:widowControl/>
        <w:rPr>
          <w:rFonts w:cs="Arial"/>
          <w:noProof w:val="0"/>
          <w:sz w:val="20"/>
        </w:rPr>
      </w:pPr>
    </w:p>
    <w:p w14:paraId="5DFCF297" w14:textId="77777777" w:rsidR="00955E0F" w:rsidRPr="00095815" w:rsidRDefault="00955E0F" w:rsidP="00955E0F">
      <w:pPr>
        <w:pStyle w:val="Normln0"/>
        <w:widowControl/>
        <w:rPr>
          <w:rFonts w:cs="Arial"/>
          <w:noProof w:val="0"/>
          <w:sz w:val="20"/>
        </w:rPr>
      </w:pPr>
      <w:r w:rsidRPr="00095815">
        <w:rPr>
          <w:rFonts w:cs="Arial"/>
          <w:noProof w:val="0"/>
          <w:sz w:val="20"/>
        </w:rPr>
        <w:t>V……………………., dne …………………</w:t>
      </w:r>
    </w:p>
    <w:p w14:paraId="4BF37A93" w14:textId="77777777" w:rsidR="00955E0F" w:rsidRPr="00095815" w:rsidRDefault="00955E0F" w:rsidP="00955E0F">
      <w:pPr>
        <w:rPr>
          <w:rFonts w:cs="Arial"/>
          <w:sz w:val="20"/>
        </w:rPr>
      </w:pPr>
    </w:p>
    <w:p w14:paraId="56B22C92" w14:textId="77777777" w:rsidR="00955E0F" w:rsidRPr="00095815" w:rsidRDefault="00955E0F" w:rsidP="00955E0F">
      <w:pPr>
        <w:rPr>
          <w:rFonts w:cs="Arial"/>
          <w:sz w:val="20"/>
        </w:rPr>
      </w:pPr>
    </w:p>
    <w:p w14:paraId="0C64CEB5" w14:textId="77777777" w:rsidR="00955E0F" w:rsidRPr="00095815" w:rsidRDefault="00955E0F" w:rsidP="00955E0F">
      <w:pPr>
        <w:pStyle w:val="Normln0"/>
        <w:widowControl/>
        <w:rPr>
          <w:rFonts w:cs="Arial"/>
          <w:noProof w:val="0"/>
          <w:sz w:val="20"/>
        </w:rPr>
      </w:pPr>
      <w:r w:rsidRPr="00095815">
        <w:rPr>
          <w:rFonts w:cs="Arial"/>
          <w:noProof w:val="0"/>
          <w:sz w:val="20"/>
        </w:rPr>
        <w:tab/>
      </w:r>
      <w:r w:rsidRPr="00095815">
        <w:rPr>
          <w:rFonts w:cs="Arial"/>
          <w:noProof w:val="0"/>
          <w:sz w:val="20"/>
        </w:rPr>
        <w:tab/>
      </w:r>
      <w:r w:rsidRPr="00095815">
        <w:rPr>
          <w:rFonts w:cs="Arial"/>
          <w:noProof w:val="0"/>
          <w:sz w:val="20"/>
        </w:rPr>
        <w:tab/>
      </w:r>
      <w:r w:rsidRPr="00095815">
        <w:rPr>
          <w:rFonts w:cs="Arial"/>
          <w:noProof w:val="0"/>
          <w:sz w:val="20"/>
        </w:rPr>
        <w:tab/>
      </w:r>
      <w:r w:rsidRPr="00095815">
        <w:rPr>
          <w:rFonts w:cs="Arial"/>
          <w:noProof w:val="0"/>
          <w:sz w:val="20"/>
        </w:rPr>
        <w:tab/>
      </w:r>
      <w:r w:rsidRPr="00095815">
        <w:rPr>
          <w:rFonts w:cs="Arial"/>
          <w:noProof w:val="0"/>
          <w:sz w:val="20"/>
        </w:rPr>
        <w:tab/>
      </w:r>
      <w:r w:rsidRPr="00095815">
        <w:rPr>
          <w:rFonts w:cs="Arial"/>
          <w:noProof w:val="0"/>
          <w:sz w:val="20"/>
        </w:rPr>
        <w:tab/>
        <w:t>……………………………….</w:t>
      </w:r>
    </w:p>
    <w:p w14:paraId="125ABE4A" w14:textId="77777777" w:rsidR="00955E0F" w:rsidRPr="00095815" w:rsidRDefault="00955E0F" w:rsidP="00955E0F">
      <w:pPr>
        <w:ind w:left="1440"/>
        <w:rPr>
          <w:rFonts w:cs="Arial"/>
          <w:sz w:val="20"/>
        </w:rPr>
      </w:pPr>
      <w:r w:rsidRPr="00095815">
        <w:rPr>
          <w:rFonts w:cs="Arial"/>
          <w:snapToGrid w:val="0"/>
          <w:sz w:val="20"/>
        </w:rPr>
        <w:tab/>
      </w:r>
      <w:r w:rsidRPr="00095815">
        <w:rPr>
          <w:rFonts w:cs="Arial"/>
          <w:snapToGrid w:val="0"/>
          <w:sz w:val="20"/>
        </w:rPr>
        <w:tab/>
      </w:r>
      <w:r w:rsidRPr="00095815">
        <w:rPr>
          <w:rFonts w:cs="Arial"/>
          <w:snapToGrid w:val="0"/>
          <w:sz w:val="20"/>
        </w:rPr>
        <w:tab/>
      </w:r>
      <w:r w:rsidRPr="00095815">
        <w:rPr>
          <w:rFonts w:cs="Arial"/>
          <w:snapToGrid w:val="0"/>
          <w:sz w:val="20"/>
        </w:rPr>
        <w:tab/>
      </w:r>
      <w:r w:rsidRPr="00095815">
        <w:rPr>
          <w:rFonts w:cs="Arial"/>
          <w:snapToGrid w:val="0"/>
          <w:sz w:val="20"/>
        </w:rPr>
        <w:tab/>
      </w:r>
      <w:r w:rsidRPr="00095815">
        <w:rPr>
          <w:rFonts w:cs="Arial"/>
          <w:sz w:val="20"/>
        </w:rPr>
        <w:t xml:space="preserve">Razítko a podpis osoby oprávněné </w:t>
      </w:r>
    </w:p>
    <w:p w14:paraId="52023A80" w14:textId="74F6D613" w:rsidR="0061696C" w:rsidRPr="00955E0F" w:rsidRDefault="00955E0F" w:rsidP="00955E0F">
      <w:pPr>
        <w:ind w:left="4236" w:firstLine="720"/>
      </w:pPr>
      <w:r w:rsidRPr="00095815">
        <w:rPr>
          <w:rFonts w:cs="Arial"/>
          <w:sz w:val="20"/>
        </w:rPr>
        <w:t>jednat jménem Zhotovitele</w:t>
      </w:r>
    </w:p>
    <w:sectPr w:rsidR="0061696C" w:rsidRPr="00955E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0061F" w14:textId="77777777" w:rsidR="000218DA" w:rsidRDefault="000218DA" w:rsidP="004F2013">
      <w:r>
        <w:separator/>
      </w:r>
    </w:p>
  </w:endnote>
  <w:endnote w:type="continuationSeparator" w:id="0">
    <w:p w14:paraId="65166D03" w14:textId="77777777" w:rsidR="000218DA" w:rsidRDefault="000218DA" w:rsidP="004F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E59682" w14:textId="77777777" w:rsidR="00311426" w:rsidRDefault="003114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2972050"/>
      <w:docPartObj>
        <w:docPartGallery w:val="Page Numbers (Bottom of Page)"/>
        <w:docPartUnique/>
      </w:docPartObj>
    </w:sdtPr>
    <w:sdtEndPr>
      <w:rPr>
        <w:rFonts w:ascii="Times New Roman" w:hAnsi="Times New Roman"/>
      </w:rPr>
    </w:sdtEndPr>
    <w:sdtContent>
      <w:p w14:paraId="52023A87" w14:textId="13A864EE" w:rsidR="004F2013" w:rsidRPr="004F2013" w:rsidRDefault="004F2013">
        <w:pPr>
          <w:pStyle w:val="Zpat"/>
          <w:jc w:val="center"/>
          <w:rPr>
            <w:rFonts w:ascii="Times New Roman" w:hAnsi="Times New Roman"/>
          </w:rPr>
        </w:pPr>
        <w:r w:rsidRPr="004F2013">
          <w:rPr>
            <w:rFonts w:ascii="Times New Roman" w:hAnsi="Times New Roman"/>
          </w:rPr>
          <w:fldChar w:fldCharType="begin"/>
        </w:r>
        <w:r w:rsidRPr="004F2013">
          <w:rPr>
            <w:rFonts w:ascii="Times New Roman" w:hAnsi="Times New Roman"/>
          </w:rPr>
          <w:instrText>PAGE   \* MERGEFORMAT</w:instrText>
        </w:r>
        <w:r w:rsidRPr="004F2013">
          <w:rPr>
            <w:rFonts w:ascii="Times New Roman" w:hAnsi="Times New Roman"/>
          </w:rPr>
          <w:fldChar w:fldCharType="separate"/>
        </w:r>
        <w:r w:rsidR="000D1508">
          <w:rPr>
            <w:rFonts w:ascii="Times New Roman" w:hAnsi="Times New Roman"/>
            <w:noProof/>
          </w:rPr>
          <w:t>3</w:t>
        </w:r>
        <w:r w:rsidRPr="004F2013">
          <w:rPr>
            <w:rFonts w:ascii="Times New Roman" w:hAnsi="Times New Roman"/>
          </w:rPr>
          <w:fldChar w:fldCharType="end"/>
        </w:r>
      </w:p>
    </w:sdtContent>
  </w:sdt>
  <w:p w14:paraId="52023A88" w14:textId="77777777" w:rsidR="004F2013" w:rsidRDefault="004F20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A8825" w14:textId="77777777" w:rsidR="00311426" w:rsidRDefault="003114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62BDA5" w14:textId="77777777" w:rsidR="000218DA" w:rsidRDefault="000218DA" w:rsidP="004F2013">
      <w:r>
        <w:separator/>
      </w:r>
    </w:p>
  </w:footnote>
  <w:footnote w:type="continuationSeparator" w:id="0">
    <w:p w14:paraId="131556FE" w14:textId="77777777" w:rsidR="000218DA" w:rsidRDefault="000218DA" w:rsidP="004F2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D2190" w14:textId="77777777" w:rsidR="00311426" w:rsidRDefault="003114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5F3B7" w14:textId="77777777" w:rsidR="00311426" w:rsidRPr="00634B4D" w:rsidRDefault="00311426" w:rsidP="00311426">
    <w:pPr>
      <w:pStyle w:val="Zhlav"/>
      <w:jc w:val="right"/>
    </w:pPr>
    <w:r w:rsidRPr="00BD42E3">
      <w:rPr>
        <w:rFonts w:cs="Arial"/>
        <w:bCs/>
        <w:sz w:val="20"/>
      </w:rPr>
      <w:t>00_Priloha_2_Seznam poddodavatelů (příloha č. 10_RD)</w:t>
    </w:r>
  </w:p>
  <w:p w14:paraId="349BF3B5" w14:textId="77777777" w:rsidR="00311426" w:rsidRDefault="003114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E8023" w14:textId="77777777" w:rsidR="00311426" w:rsidRDefault="003114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2C6FCD"/>
    <w:multiLevelType w:val="multilevel"/>
    <w:tmpl w:val="0405001F"/>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AAF1A1F"/>
    <w:multiLevelType w:val="multilevel"/>
    <w:tmpl w:val="D152D292"/>
    <w:lvl w:ilvl="0">
      <w:start w:val="1"/>
      <w:numFmt w:val="decimal"/>
      <w:pStyle w:val="ZhlavChar"/>
      <w:isLgl/>
      <w:lvlText w:val="(%1)"/>
      <w:lvlJc w:val="left"/>
      <w:pPr>
        <w:tabs>
          <w:tab w:val="num" w:pos="782"/>
        </w:tabs>
        <w:ind w:left="0" w:firstLine="425"/>
      </w:pPr>
    </w:lvl>
    <w:lvl w:ilvl="1">
      <w:start w:val="1"/>
      <w:numFmt w:val="lowerLetter"/>
      <w:pStyle w:val="Zhlav"/>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rášek, Václav">
    <w15:presenceInfo w15:providerId="AD" w15:userId="S::V1692@eon.com::74b79114-b32c-4faa-b26d-9519e3114a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FDE"/>
    <w:rsid w:val="000218DA"/>
    <w:rsid w:val="0003362F"/>
    <w:rsid w:val="000354A1"/>
    <w:rsid w:val="00035873"/>
    <w:rsid w:val="00042F23"/>
    <w:rsid w:val="00061ADE"/>
    <w:rsid w:val="000D1508"/>
    <w:rsid w:val="000E1FDB"/>
    <w:rsid w:val="000E21EE"/>
    <w:rsid w:val="001631DE"/>
    <w:rsid w:val="001C5C97"/>
    <w:rsid w:val="002321DB"/>
    <w:rsid w:val="002B759E"/>
    <w:rsid w:val="00311426"/>
    <w:rsid w:val="00360051"/>
    <w:rsid w:val="00371EBF"/>
    <w:rsid w:val="00416A19"/>
    <w:rsid w:val="004F2013"/>
    <w:rsid w:val="005015DF"/>
    <w:rsid w:val="00532069"/>
    <w:rsid w:val="00532C5D"/>
    <w:rsid w:val="0053768F"/>
    <w:rsid w:val="00581387"/>
    <w:rsid w:val="0058360A"/>
    <w:rsid w:val="0059414F"/>
    <w:rsid w:val="005D647A"/>
    <w:rsid w:val="0061696C"/>
    <w:rsid w:val="006A4F05"/>
    <w:rsid w:val="00724A03"/>
    <w:rsid w:val="0073345D"/>
    <w:rsid w:val="00785F3C"/>
    <w:rsid w:val="007C1B01"/>
    <w:rsid w:val="007E25B7"/>
    <w:rsid w:val="007F09D8"/>
    <w:rsid w:val="008860EA"/>
    <w:rsid w:val="008B441A"/>
    <w:rsid w:val="008C6688"/>
    <w:rsid w:val="008D2719"/>
    <w:rsid w:val="008F7063"/>
    <w:rsid w:val="009006BE"/>
    <w:rsid w:val="00955A99"/>
    <w:rsid w:val="00955E0F"/>
    <w:rsid w:val="00A57054"/>
    <w:rsid w:val="00A57906"/>
    <w:rsid w:val="00A64358"/>
    <w:rsid w:val="00AE7CEE"/>
    <w:rsid w:val="00B238F3"/>
    <w:rsid w:val="00B46024"/>
    <w:rsid w:val="00B82F00"/>
    <w:rsid w:val="00C21B6D"/>
    <w:rsid w:val="00C72E1D"/>
    <w:rsid w:val="00CD63CD"/>
    <w:rsid w:val="00CE7466"/>
    <w:rsid w:val="00CF0F8F"/>
    <w:rsid w:val="00D917DB"/>
    <w:rsid w:val="00DD0BE3"/>
    <w:rsid w:val="00DE76B8"/>
    <w:rsid w:val="00E72F22"/>
    <w:rsid w:val="00EC23E0"/>
    <w:rsid w:val="00EF4A1C"/>
    <w:rsid w:val="00F12BCC"/>
    <w:rsid w:val="00F55FDE"/>
    <w:rsid w:val="00FB3EC7"/>
    <w:rsid w:val="00FE1316"/>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3A33"/>
  <w15:docId w15:val="{22B59DB2-B1FF-42EE-9886-FA6C71022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FDE"/>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ální~"/>
    <w:basedOn w:val="Normln"/>
    <w:rsid w:val="00F55FDE"/>
    <w:pPr>
      <w:widowControl w:val="0"/>
    </w:pPr>
    <w:rPr>
      <w:noProof/>
    </w:rPr>
  </w:style>
  <w:style w:type="paragraph" w:customStyle="1" w:styleId="Textodstavce">
    <w:name w:val="Text odstavce"/>
    <w:basedOn w:val="Normln"/>
    <w:rsid w:val="008F7063"/>
    <w:pPr>
      <w:tabs>
        <w:tab w:val="num" w:pos="864"/>
      </w:tabs>
      <w:spacing w:after="120"/>
      <w:ind w:left="864" w:hanging="864"/>
      <w:outlineLvl w:val="6"/>
    </w:pPr>
    <w:rPr>
      <w:rFonts w:ascii="Times New Roman" w:hAnsi="Times New Roman"/>
    </w:rPr>
  </w:style>
  <w:style w:type="paragraph" w:customStyle="1" w:styleId="RLTextlnkuslovan">
    <w:name w:val="RL Text článku číslovaný"/>
    <w:basedOn w:val="Normln"/>
    <w:link w:val="RLTextlnkuslovanChar"/>
    <w:qFormat/>
    <w:rsid w:val="00FB3EC7"/>
    <w:pPr>
      <w:tabs>
        <w:tab w:val="num" w:pos="1474"/>
      </w:tabs>
      <w:spacing w:after="120" w:line="280" w:lineRule="exact"/>
      <w:ind w:left="1474" w:hanging="737"/>
    </w:pPr>
    <w:rPr>
      <w:rFonts w:ascii="Calibri" w:hAnsi="Calibri"/>
      <w:sz w:val="22"/>
      <w:szCs w:val="24"/>
    </w:rPr>
  </w:style>
  <w:style w:type="character" w:customStyle="1" w:styleId="RLTextlnkuslovanChar">
    <w:name w:val="RL Text článku číslovaný Char"/>
    <w:link w:val="RLTextlnkuslovan"/>
    <w:rsid w:val="00FB3EC7"/>
    <w:rPr>
      <w:rFonts w:ascii="Calibri" w:eastAsia="Times New Roman" w:hAnsi="Calibri" w:cs="Times New Roman"/>
      <w:szCs w:val="24"/>
      <w:lang w:eastAsia="cs-CZ"/>
    </w:rPr>
  </w:style>
  <w:style w:type="paragraph" w:styleId="Zhlav">
    <w:name w:val="header"/>
    <w:basedOn w:val="Normln"/>
    <w:link w:val="ZhlavChar"/>
    <w:unhideWhenUsed/>
    <w:rsid w:val="004F2013"/>
    <w:pPr>
      <w:tabs>
        <w:tab w:val="center" w:pos="4536"/>
        <w:tab w:val="right" w:pos="9072"/>
      </w:tabs>
    </w:pPr>
  </w:style>
  <w:style w:type="character" w:customStyle="1" w:styleId="ZhlavChar">
    <w:name w:val="Záhlaví Char"/>
    <w:basedOn w:val="Standardnpsmoodstavce"/>
    <w:link w:val="Zhlav"/>
    <w:rsid w:val="004F2013"/>
    <w:rPr>
      <w:rFonts w:ascii="Arial" w:eastAsia="Times New Roman" w:hAnsi="Arial" w:cs="Times New Roman"/>
      <w:sz w:val="24"/>
      <w:szCs w:val="20"/>
      <w:lang w:eastAsia="cs-CZ"/>
    </w:rPr>
  </w:style>
  <w:style w:type="paragraph" w:styleId="Zpat">
    <w:name w:val="footer"/>
    <w:basedOn w:val="Normln"/>
    <w:link w:val="ZpatChar"/>
    <w:uiPriority w:val="99"/>
    <w:unhideWhenUsed/>
    <w:rsid w:val="004F2013"/>
    <w:pPr>
      <w:tabs>
        <w:tab w:val="center" w:pos="4536"/>
        <w:tab w:val="right" w:pos="9072"/>
      </w:tabs>
    </w:pPr>
  </w:style>
  <w:style w:type="character" w:customStyle="1" w:styleId="ZpatChar">
    <w:name w:val="Zápatí Char"/>
    <w:basedOn w:val="Standardnpsmoodstavce"/>
    <w:link w:val="Zpat"/>
    <w:uiPriority w:val="99"/>
    <w:rsid w:val="004F2013"/>
    <w:rPr>
      <w:rFonts w:ascii="Arial" w:eastAsia="Times New Roman" w:hAnsi="Arial" w:cs="Times New Roman"/>
      <w:sz w:val="24"/>
      <w:szCs w:val="20"/>
      <w:lang w:eastAsia="cs-CZ"/>
    </w:rPr>
  </w:style>
  <w:style w:type="character" w:styleId="Odkaznakoment">
    <w:name w:val="annotation reference"/>
    <w:basedOn w:val="Standardnpsmoodstavce"/>
    <w:uiPriority w:val="99"/>
    <w:semiHidden/>
    <w:unhideWhenUsed/>
    <w:rsid w:val="00DD0BE3"/>
    <w:rPr>
      <w:sz w:val="16"/>
      <w:szCs w:val="16"/>
    </w:rPr>
  </w:style>
  <w:style w:type="paragraph" w:styleId="Textkomente">
    <w:name w:val="annotation text"/>
    <w:basedOn w:val="Normln"/>
    <w:link w:val="TextkomenteChar"/>
    <w:uiPriority w:val="99"/>
    <w:semiHidden/>
    <w:unhideWhenUsed/>
    <w:rsid w:val="00DD0BE3"/>
    <w:rPr>
      <w:sz w:val="20"/>
    </w:rPr>
  </w:style>
  <w:style w:type="character" w:customStyle="1" w:styleId="TextkomenteChar">
    <w:name w:val="Text komentáře Char"/>
    <w:basedOn w:val="Standardnpsmoodstavce"/>
    <w:link w:val="Textkomente"/>
    <w:uiPriority w:val="99"/>
    <w:semiHidden/>
    <w:rsid w:val="00DD0BE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D0BE3"/>
    <w:rPr>
      <w:b/>
      <w:bCs/>
    </w:rPr>
  </w:style>
  <w:style w:type="character" w:customStyle="1" w:styleId="PedmtkomenteChar">
    <w:name w:val="Předmět komentáře Char"/>
    <w:basedOn w:val="TextkomenteChar"/>
    <w:link w:val="Pedmtkomente"/>
    <w:uiPriority w:val="99"/>
    <w:semiHidden/>
    <w:rsid w:val="00DD0BE3"/>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DD0BE3"/>
    <w:rPr>
      <w:rFonts w:ascii="Tahoma" w:hAnsi="Tahoma" w:cs="Tahoma"/>
      <w:sz w:val="16"/>
      <w:szCs w:val="16"/>
    </w:rPr>
  </w:style>
  <w:style w:type="character" w:customStyle="1" w:styleId="TextbublinyChar">
    <w:name w:val="Text bubliny Char"/>
    <w:basedOn w:val="Standardnpsmoodstavce"/>
    <w:link w:val="Textbubliny"/>
    <w:uiPriority w:val="99"/>
    <w:semiHidden/>
    <w:rsid w:val="00DD0BE3"/>
    <w:rPr>
      <w:rFonts w:ascii="Tahoma" w:eastAsia="Times New Roman" w:hAnsi="Tahoma" w:cs="Tahoma"/>
      <w:sz w:val="16"/>
      <w:szCs w:val="16"/>
      <w:lang w:eastAsia="cs-CZ"/>
    </w:rPr>
  </w:style>
  <w:style w:type="paragraph" w:customStyle="1" w:styleId="Textpsmene">
    <w:name w:val="Text písmene"/>
    <w:basedOn w:val="Normln"/>
    <w:rsid w:val="00955E0F"/>
    <w:pPr>
      <w:tabs>
        <w:tab w:val="num" w:pos="425"/>
      </w:tabs>
      <w:ind w:left="425" w:hanging="425"/>
      <w:outlineLvl w:val="7"/>
    </w:pPr>
    <w:rPr>
      <w:rFonts w:ascii="Times New Roman" w:hAnsi="Times New Roman"/>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955E0F"/>
    <w:pPr>
      <w:ind w:left="720"/>
      <w:contextualSpacing/>
      <w:jc w:val="left"/>
    </w:pPr>
    <w:rPr>
      <w:rFonts w:cs="Arial"/>
      <w:sz w:val="20"/>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955E0F"/>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9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657F1AE1F5159648843573FE480FDC8D" ma:contentTypeVersion="" ma:contentTypeDescription="" ma:contentTypeScope="" ma:versionID="26ddd3c7d800c1a2aba739b66f5d85ea">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9F2882-F9D3-456D-B104-E253EA229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4EB7D-0257-42CF-AC4B-0F90A0DC2281}">
  <ds:schemaRefs>
    <ds:schemaRef ds:uri="http://schemas.microsoft.com/office/2006/metadata/properties"/>
    <ds:schemaRef ds:uri="http://schemas.microsoft.com/office/infopath/2007/PartnerControls"/>
    <ds:schemaRef ds:uri="a9359a40-f311-4999-9c73-bd7ebaba2dd8"/>
  </ds:schemaRefs>
</ds:datastoreItem>
</file>

<file path=customXml/itemProps3.xml><?xml version="1.0" encoding="utf-8"?>
<ds:datastoreItem xmlns:ds="http://schemas.openxmlformats.org/officeDocument/2006/customXml" ds:itemID="{0D071CD5-1A7C-4945-AEE7-7284077F965C}">
  <ds:schemaRefs>
    <ds:schemaRef ds:uri="http://schemas.openxmlformats.org/officeDocument/2006/bibliography"/>
  </ds:schemaRefs>
</ds:datastoreItem>
</file>

<file path=customXml/itemProps4.xml><?xml version="1.0" encoding="utf-8"?>
<ds:datastoreItem xmlns:ds="http://schemas.openxmlformats.org/officeDocument/2006/customXml" ds:itemID="{2B9BD10D-C1B8-4579-8803-6B2AE3E4F7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4659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P17449</dc:creator>
  <cp:lastModifiedBy>Popelková, Lenka</cp:lastModifiedBy>
  <cp:revision>8</cp:revision>
  <dcterms:created xsi:type="dcterms:W3CDTF">2021-03-12T06:01:00Z</dcterms:created>
  <dcterms:modified xsi:type="dcterms:W3CDTF">2021-03-20T09:31:00Z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0x010100ED1503153C2C3544ABECD9F4CE08C94300657F1AE1F5159648843573FE480FDC8D</vt:lpwstr>
  </property>
</Properties>
</file>